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BB6961" w:rsidR="00067FE2" w:rsidRDefault="00C537BA" w:rsidP="00F44236">
            <w:pPr>
              <w:pStyle w:val="Header"/>
            </w:pPr>
            <w:hyperlink r:id="rId8" w:history="1">
              <w:r w:rsidR="00BF3518" w:rsidRPr="00BF3518">
                <w:rPr>
                  <w:rStyle w:val="Hyperlink"/>
                </w:rPr>
                <w:t>1224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31FC786" w:rsidR="00067FE2" w:rsidRDefault="0044710F" w:rsidP="00F44236">
            <w:pPr>
              <w:pStyle w:val="Header"/>
            </w:pPr>
            <w:r>
              <w:t>ECRS Manual Deployment Triggers</w:t>
            </w:r>
          </w:p>
        </w:tc>
      </w:tr>
      <w:tr w:rsidR="000F61F2" w:rsidRPr="00E01925" w14:paraId="398BCBF4" w14:textId="77777777" w:rsidTr="00BC2D06">
        <w:trPr>
          <w:trHeight w:val="518"/>
        </w:trPr>
        <w:tc>
          <w:tcPr>
            <w:tcW w:w="2880" w:type="dxa"/>
            <w:gridSpan w:val="2"/>
            <w:shd w:val="clear" w:color="auto" w:fill="FFFFFF"/>
            <w:vAlign w:val="center"/>
          </w:tcPr>
          <w:p w14:paraId="3A20C7F8" w14:textId="40A54961" w:rsidR="000F61F2" w:rsidRPr="00E01925" w:rsidRDefault="000F61F2" w:rsidP="000F61F2">
            <w:pPr>
              <w:pStyle w:val="Header"/>
              <w:rPr>
                <w:bCs w:val="0"/>
              </w:rPr>
            </w:pPr>
            <w:r w:rsidRPr="00E01925">
              <w:rPr>
                <w:bCs w:val="0"/>
              </w:rPr>
              <w:t xml:space="preserve">Date </w:t>
            </w:r>
            <w:r>
              <w:rPr>
                <w:bCs w:val="0"/>
              </w:rPr>
              <w:t>of Decision</w:t>
            </w:r>
          </w:p>
        </w:tc>
        <w:tc>
          <w:tcPr>
            <w:tcW w:w="7560" w:type="dxa"/>
            <w:gridSpan w:val="2"/>
            <w:vAlign w:val="center"/>
          </w:tcPr>
          <w:p w14:paraId="16A45634" w14:textId="41551BFC" w:rsidR="000F61F2" w:rsidRPr="00E01925" w:rsidRDefault="000F61F2" w:rsidP="000F61F2">
            <w:pPr>
              <w:pStyle w:val="NormalArial"/>
              <w:spacing w:before="120" w:after="120"/>
            </w:pPr>
            <w:r>
              <w:t>April 5, 2024</w:t>
            </w:r>
          </w:p>
        </w:tc>
      </w:tr>
      <w:tr w:rsidR="000F61F2" w:rsidRPr="00E01925" w14:paraId="3492E902" w14:textId="77777777" w:rsidTr="00BC2D06">
        <w:trPr>
          <w:trHeight w:val="518"/>
        </w:trPr>
        <w:tc>
          <w:tcPr>
            <w:tcW w:w="2880" w:type="dxa"/>
            <w:gridSpan w:val="2"/>
            <w:shd w:val="clear" w:color="auto" w:fill="FFFFFF"/>
            <w:vAlign w:val="center"/>
          </w:tcPr>
          <w:p w14:paraId="1415EB5D" w14:textId="791F7034" w:rsidR="000F61F2" w:rsidRPr="00E01925" w:rsidRDefault="000F61F2" w:rsidP="000F61F2">
            <w:pPr>
              <w:pStyle w:val="Header"/>
              <w:rPr>
                <w:bCs w:val="0"/>
              </w:rPr>
            </w:pPr>
            <w:r>
              <w:rPr>
                <w:bCs w:val="0"/>
              </w:rPr>
              <w:t>Action</w:t>
            </w:r>
          </w:p>
        </w:tc>
        <w:tc>
          <w:tcPr>
            <w:tcW w:w="7560" w:type="dxa"/>
            <w:gridSpan w:val="2"/>
            <w:vAlign w:val="center"/>
          </w:tcPr>
          <w:p w14:paraId="27F31C56" w14:textId="6260DDD2" w:rsidR="000F61F2" w:rsidRDefault="000F61F2" w:rsidP="000F61F2">
            <w:pPr>
              <w:pStyle w:val="NormalArial"/>
              <w:spacing w:before="120" w:after="120"/>
            </w:pPr>
            <w:r>
              <w:t>Tabled</w:t>
            </w:r>
          </w:p>
        </w:tc>
      </w:tr>
      <w:tr w:rsidR="000F61F2" w:rsidRPr="00E01925" w14:paraId="3CBC2061" w14:textId="77777777" w:rsidTr="00BC2D06">
        <w:trPr>
          <w:trHeight w:val="518"/>
        </w:trPr>
        <w:tc>
          <w:tcPr>
            <w:tcW w:w="2880" w:type="dxa"/>
            <w:gridSpan w:val="2"/>
            <w:shd w:val="clear" w:color="auto" w:fill="FFFFFF"/>
            <w:vAlign w:val="center"/>
          </w:tcPr>
          <w:p w14:paraId="35A68AD9" w14:textId="6769D61A" w:rsidR="000F61F2" w:rsidRPr="00E01925" w:rsidRDefault="000F61F2" w:rsidP="000F61F2">
            <w:pPr>
              <w:pStyle w:val="Header"/>
              <w:rPr>
                <w:bCs w:val="0"/>
              </w:rPr>
            </w:pPr>
            <w:r>
              <w:t xml:space="preserve">Timeline </w:t>
            </w:r>
          </w:p>
        </w:tc>
        <w:tc>
          <w:tcPr>
            <w:tcW w:w="7560" w:type="dxa"/>
            <w:gridSpan w:val="2"/>
            <w:vAlign w:val="center"/>
          </w:tcPr>
          <w:p w14:paraId="5129695E" w14:textId="42BF6BBE" w:rsidR="000F61F2" w:rsidRDefault="000F61F2" w:rsidP="000F61F2">
            <w:pPr>
              <w:pStyle w:val="NormalArial"/>
              <w:spacing w:before="120" w:after="120"/>
            </w:pPr>
            <w:r w:rsidRPr="00FB509B">
              <w:t>Urgent</w:t>
            </w:r>
            <w:r>
              <w:t xml:space="preserve"> - to implement the policy approach proposed herein by summer 2024.</w:t>
            </w:r>
          </w:p>
        </w:tc>
      </w:tr>
      <w:tr w:rsidR="000F61F2" w:rsidRPr="00E01925" w14:paraId="1665E4AC" w14:textId="77777777" w:rsidTr="00BC2D06">
        <w:trPr>
          <w:trHeight w:val="518"/>
        </w:trPr>
        <w:tc>
          <w:tcPr>
            <w:tcW w:w="2880" w:type="dxa"/>
            <w:gridSpan w:val="2"/>
            <w:shd w:val="clear" w:color="auto" w:fill="FFFFFF"/>
            <w:vAlign w:val="center"/>
          </w:tcPr>
          <w:p w14:paraId="48DACD03" w14:textId="6DC8F23B" w:rsidR="000F61F2" w:rsidRPr="00E01925" w:rsidRDefault="000F61F2" w:rsidP="000F61F2">
            <w:pPr>
              <w:pStyle w:val="Header"/>
              <w:rPr>
                <w:bCs w:val="0"/>
              </w:rPr>
            </w:pPr>
            <w:r>
              <w:t>Proposed Effective Date</w:t>
            </w:r>
          </w:p>
        </w:tc>
        <w:tc>
          <w:tcPr>
            <w:tcW w:w="7560" w:type="dxa"/>
            <w:gridSpan w:val="2"/>
            <w:vAlign w:val="center"/>
          </w:tcPr>
          <w:p w14:paraId="0CF7B84C" w14:textId="5101A516" w:rsidR="000F61F2" w:rsidRDefault="000F61F2" w:rsidP="000F61F2">
            <w:pPr>
              <w:pStyle w:val="NormalArial"/>
              <w:spacing w:before="120" w:after="120"/>
            </w:pPr>
            <w:r>
              <w:t>To be determined</w:t>
            </w:r>
          </w:p>
        </w:tc>
      </w:tr>
      <w:tr w:rsidR="000F61F2" w:rsidRPr="00E01925" w14:paraId="538F9A63" w14:textId="77777777" w:rsidTr="00BC2D06">
        <w:trPr>
          <w:trHeight w:val="518"/>
        </w:trPr>
        <w:tc>
          <w:tcPr>
            <w:tcW w:w="2880" w:type="dxa"/>
            <w:gridSpan w:val="2"/>
            <w:shd w:val="clear" w:color="auto" w:fill="FFFFFF"/>
            <w:vAlign w:val="center"/>
          </w:tcPr>
          <w:p w14:paraId="7101765F" w14:textId="47272D4F" w:rsidR="000F61F2" w:rsidRPr="00E01925" w:rsidRDefault="000F61F2" w:rsidP="000F61F2">
            <w:pPr>
              <w:pStyle w:val="Header"/>
              <w:rPr>
                <w:bCs w:val="0"/>
              </w:rPr>
            </w:pPr>
            <w:r>
              <w:t>Priority and Rank Assigned</w:t>
            </w:r>
          </w:p>
        </w:tc>
        <w:tc>
          <w:tcPr>
            <w:tcW w:w="7560" w:type="dxa"/>
            <w:gridSpan w:val="2"/>
            <w:vAlign w:val="center"/>
          </w:tcPr>
          <w:p w14:paraId="60270249" w14:textId="45021441" w:rsidR="000F61F2" w:rsidRDefault="000F61F2" w:rsidP="000F61F2">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09D135C" w:rsidR="009D17F0" w:rsidRPr="00FB509B" w:rsidRDefault="00E03DD2" w:rsidP="000F61F2">
            <w:pPr>
              <w:pStyle w:val="NormalArial"/>
              <w:spacing w:before="120" w:after="120"/>
            </w:pPr>
            <w:r w:rsidRPr="00E03DD2">
              <w:t>6.5.7.6.2.4</w:t>
            </w:r>
            <w:r>
              <w:t xml:space="preserve">, </w:t>
            </w:r>
            <w:r w:rsidRPr="00E03DD2">
              <w:t>Deployment and Recall of ERCOT Contingency Reserve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B57364" w:rsidR="00C9766A" w:rsidRPr="00FB509B" w:rsidRDefault="00E03DD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203BD86" w:rsidR="009D17F0" w:rsidRPr="00FB509B" w:rsidRDefault="00E03DD2" w:rsidP="00176375">
            <w:pPr>
              <w:pStyle w:val="NormalArial"/>
              <w:spacing w:before="120" w:after="120"/>
            </w:pPr>
            <w:r>
              <w:t xml:space="preserve">This </w:t>
            </w:r>
            <w:r w:rsidR="00007612">
              <w:t xml:space="preserve">NPRR </w:t>
            </w:r>
            <w:r w:rsidR="0044710F">
              <w:t>introduces</w:t>
            </w:r>
            <w:r w:rsidR="0043696E">
              <w:t xml:space="preserve"> a trigger that ERCOT may use to manually release </w:t>
            </w:r>
            <w:r w:rsidR="0043696E" w:rsidRPr="00E03DD2">
              <w:t>ERCOT Contingency Reserve Service</w:t>
            </w:r>
            <w:r w:rsidR="003445AD">
              <w:t xml:space="preserve"> (ECRS) </w:t>
            </w:r>
            <w:r w:rsidR="00007612">
              <w:t xml:space="preserve">from </w:t>
            </w:r>
            <w:r w:rsidR="0044710F">
              <w:t>Security-Constrained Economic Dispatch (</w:t>
            </w:r>
            <w:r w:rsidR="00007612">
              <w:t>SCED</w:t>
            </w:r>
            <w:r w:rsidR="0044710F">
              <w:t>)</w:t>
            </w:r>
            <w:r w:rsidR="00007612">
              <w:t xml:space="preserve">-dispatchable Resources </w:t>
            </w:r>
            <w:r w:rsidR="003445AD">
              <w:t xml:space="preserve">when </w:t>
            </w:r>
            <w:r w:rsidR="0044710F">
              <w:t xml:space="preserve">the system </w:t>
            </w:r>
            <w:r w:rsidR="00007612" w:rsidRPr="00007612">
              <w:t xml:space="preserve">power balance constraint is </w:t>
            </w:r>
            <w:r w:rsidR="00007612">
              <w:t xml:space="preserve">consistently </w:t>
            </w:r>
            <w:r w:rsidR="00007612" w:rsidRPr="00007612">
              <w:t>violated</w:t>
            </w:r>
            <w:r w:rsidR="00007612">
              <w:t xml:space="preserve"> and the MW </w:t>
            </w:r>
            <w:r w:rsidR="0064344E">
              <w:t xml:space="preserve">amount of </w:t>
            </w:r>
            <w:r w:rsidR="00BD5898">
              <w:t xml:space="preserve">the </w:t>
            </w:r>
            <w:r w:rsidR="0064344E">
              <w:t>power balance violation is at</w:t>
            </w:r>
            <w:r w:rsidR="00660210">
              <w:t xml:space="preserve"> </w:t>
            </w:r>
            <w:r w:rsidR="0064344E">
              <w:t xml:space="preserve">least </w:t>
            </w:r>
            <w:r w:rsidR="00C755D6">
              <w:t>30</w:t>
            </w:r>
            <w:r w:rsidR="00E67244">
              <w:t xml:space="preserve"> </w:t>
            </w:r>
            <w:r w:rsidR="0064344E">
              <w:t xml:space="preserve">MW for </w:t>
            </w:r>
            <w:r w:rsidR="0044710F">
              <w:t>ten</w:t>
            </w:r>
            <w:r w:rsidR="00E67244">
              <w:t xml:space="preserve"> </w:t>
            </w:r>
            <w:r w:rsidR="0064344E">
              <w:t>consecutive minutes</w:t>
            </w:r>
            <w:r w:rsidR="00007612">
              <w:t>.</w:t>
            </w:r>
            <w:r w:rsidR="0064344E">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F4873B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E27673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4842789"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4EBAE7B"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44019651"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4E568D4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0F61F2">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41548AF6" w14:textId="267BCCEA" w:rsidR="0064344E" w:rsidRDefault="00007612" w:rsidP="00007612">
            <w:pPr>
              <w:pStyle w:val="NormalArial"/>
              <w:spacing w:before="120" w:after="120"/>
            </w:pPr>
            <w:r w:rsidRPr="00185197">
              <w:t xml:space="preserve">During the 2024 Ancillary Service </w:t>
            </w:r>
            <w:r w:rsidR="0044710F">
              <w:t>m</w:t>
            </w:r>
            <w:r w:rsidRPr="00185197">
              <w:t xml:space="preserve">ethodology discussion at the Technical Advisory Committee (TAC) and </w:t>
            </w:r>
            <w:r w:rsidR="00660210">
              <w:t xml:space="preserve">the </w:t>
            </w:r>
            <w:r w:rsidR="0044710F">
              <w:t xml:space="preserve">Board of Directors of </w:t>
            </w:r>
            <w:r w:rsidRPr="00185197">
              <w:t xml:space="preserve">ERCOT </w:t>
            </w:r>
            <w:r w:rsidR="0044710F">
              <w:t>(ERCOT Board</w:t>
            </w:r>
            <w:r w:rsidRPr="00185197">
              <w:t xml:space="preserve">), ERCOT was asked </w:t>
            </w:r>
            <w:r>
              <w:t xml:space="preserve">to </w:t>
            </w:r>
            <w:r w:rsidRPr="00185197">
              <w:t xml:space="preserve">review the methodology used to compute </w:t>
            </w:r>
            <w:r>
              <w:t xml:space="preserve">the minimum quantities of </w:t>
            </w:r>
            <w:r w:rsidRPr="00185197">
              <w:t xml:space="preserve">ECRS and </w:t>
            </w:r>
            <w:r w:rsidR="005E6C80">
              <w:t xml:space="preserve">identify </w:t>
            </w:r>
            <w:r w:rsidRPr="00185197">
              <w:t>potential alternat</w:t>
            </w:r>
            <w:r w:rsidR="005E6C80">
              <w:t>iv</w:t>
            </w:r>
            <w:r w:rsidRPr="00185197">
              <w:t>e</w:t>
            </w:r>
            <w:r w:rsidR="005E6C80">
              <w:t>s by April 30, 2024,</w:t>
            </w:r>
            <w:r w:rsidRPr="00185197">
              <w:t xml:space="preserve"> taking into account the analysis that the Independent Market Monitor (IMM) has conducted on the impact of ECRS.</w:t>
            </w:r>
            <w:r w:rsidR="00244A65">
              <w:t xml:space="preserve"> </w:t>
            </w:r>
            <w:r w:rsidR="006A604D">
              <w:t xml:space="preserve"> </w:t>
            </w:r>
            <w:r w:rsidR="00244A65">
              <w:t xml:space="preserve">This </w:t>
            </w:r>
            <w:r w:rsidR="00660210">
              <w:t xml:space="preserve">timeline </w:t>
            </w:r>
            <w:r w:rsidR="00244A65">
              <w:t>was selected so that proposed changes</w:t>
            </w:r>
            <w:r w:rsidR="00660210">
              <w:t xml:space="preserve"> (if necessary)</w:t>
            </w:r>
            <w:r w:rsidR="00244A65">
              <w:t xml:space="preserve"> could be in place by </w:t>
            </w:r>
            <w:r w:rsidR="009D73AB">
              <w:t>s</w:t>
            </w:r>
            <w:r w:rsidR="00244A65">
              <w:t>ummer 2024.</w:t>
            </w:r>
            <w:r>
              <w:t xml:space="preserve"> </w:t>
            </w:r>
          </w:p>
          <w:p w14:paraId="03E9D347" w14:textId="312A6FBA" w:rsidR="0035363B" w:rsidRDefault="00007612" w:rsidP="00007612">
            <w:pPr>
              <w:pStyle w:val="NormalArial"/>
              <w:spacing w:before="120" w:after="120"/>
            </w:pPr>
            <w:r>
              <w:t xml:space="preserve">ERCOT and the IMM have been working on this issue. </w:t>
            </w:r>
            <w:r w:rsidR="006A604D">
              <w:t xml:space="preserve"> </w:t>
            </w:r>
            <w:r>
              <w:t xml:space="preserve">The IMM recommended a </w:t>
            </w:r>
            <w:r w:rsidR="0064344E">
              <w:t>few</w:t>
            </w:r>
            <w:r>
              <w:t xml:space="preserve"> changes to alleviate </w:t>
            </w:r>
            <w:r w:rsidR="005E6C80">
              <w:t>its</w:t>
            </w:r>
            <w:r>
              <w:t xml:space="preserve"> concerns. </w:t>
            </w:r>
            <w:r w:rsidR="006A604D">
              <w:t xml:space="preserve"> </w:t>
            </w:r>
            <w:r w:rsidR="0035363B">
              <w:t xml:space="preserve">ERCOT has closely reviewed these </w:t>
            </w:r>
            <w:r w:rsidR="005E6C80">
              <w:t xml:space="preserve">recommendations.  One proposal was </w:t>
            </w:r>
            <w:r w:rsidR="0035363B">
              <w:t xml:space="preserve">to </w:t>
            </w:r>
            <w:r w:rsidR="005E6C80">
              <w:t xml:space="preserve">require ERCOT to </w:t>
            </w:r>
            <w:r w:rsidR="00F03507">
              <w:t>release</w:t>
            </w:r>
            <w:r w:rsidR="0035363B">
              <w:t xml:space="preserve"> </w:t>
            </w:r>
            <w:r w:rsidR="0035363B" w:rsidRPr="0035363B">
              <w:t xml:space="preserve">some portion of ECRS </w:t>
            </w:r>
            <w:r w:rsidR="0035363B">
              <w:t xml:space="preserve">in every hour </w:t>
            </w:r>
            <w:r w:rsidR="0035363B" w:rsidRPr="0035363B">
              <w:t xml:space="preserve">at an </w:t>
            </w:r>
            <w:r w:rsidR="007A6C0E">
              <w:t>e</w:t>
            </w:r>
            <w:r w:rsidR="0035363B" w:rsidRPr="0035363B">
              <w:t xml:space="preserve">nergy </w:t>
            </w:r>
            <w:r w:rsidR="007A6C0E">
              <w:t>o</w:t>
            </w:r>
            <w:r w:rsidR="0035363B" w:rsidRPr="0035363B">
              <w:t>ffer floor</w:t>
            </w:r>
            <w:r w:rsidR="0035363B">
              <w:t xml:space="preserve"> via a standing deployment. </w:t>
            </w:r>
            <w:r w:rsidR="005E6C80">
              <w:t xml:space="preserve">ERCOT is agreeable to this proposal but </w:t>
            </w:r>
            <w:r w:rsidR="0035363B">
              <w:t>notes that t</w:t>
            </w:r>
            <w:r w:rsidR="0035363B" w:rsidRPr="0035363B">
              <w:t xml:space="preserve">his concept may need some system changes (potentially both for systems </w:t>
            </w:r>
            <w:r w:rsidR="00660210">
              <w:t>at</w:t>
            </w:r>
            <w:r w:rsidR="00660210" w:rsidRPr="0035363B">
              <w:t xml:space="preserve"> </w:t>
            </w:r>
            <w:r w:rsidR="0035363B" w:rsidRPr="0035363B">
              <w:t xml:space="preserve">ERCOT and </w:t>
            </w:r>
            <w:r w:rsidR="00660210">
              <w:t>on the</w:t>
            </w:r>
            <w:r w:rsidR="00660210" w:rsidRPr="0035363B">
              <w:t xml:space="preserve"> </w:t>
            </w:r>
            <w:r w:rsidR="0035363B" w:rsidRPr="0035363B">
              <w:t>Market Participant end)</w:t>
            </w:r>
            <w:r w:rsidR="0035363B">
              <w:t xml:space="preserve"> and </w:t>
            </w:r>
            <w:r w:rsidR="0035363B" w:rsidRPr="0035363B">
              <w:t xml:space="preserve">may not be feasible to implement by </w:t>
            </w:r>
            <w:r w:rsidR="009D73AB">
              <w:t>s</w:t>
            </w:r>
            <w:r w:rsidR="0035363B" w:rsidRPr="0035363B">
              <w:t>ummer 2024</w:t>
            </w:r>
            <w:r w:rsidR="0035363B">
              <w:t xml:space="preserve">. </w:t>
            </w:r>
          </w:p>
          <w:p w14:paraId="3FA17106" w14:textId="141D5D1F" w:rsidR="0064344E" w:rsidRDefault="005E6C80" w:rsidP="00007612">
            <w:pPr>
              <w:pStyle w:val="NormalArial"/>
              <w:spacing w:before="120" w:after="120"/>
            </w:pPr>
            <w:r>
              <w:t>An</w:t>
            </w:r>
            <w:r w:rsidR="0035363B">
              <w:t>other IMM propos</w:t>
            </w:r>
            <w:r>
              <w:t>al</w:t>
            </w:r>
            <w:r w:rsidR="0035363B">
              <w:t xml:space="preserve"> </w:t>
            </w:r>
            <w:r w:rsidR="00007612">
              <w:t xml:space="preserve">was to </w:t>
            </w:r>
            <w:r w:rsidR="003B7E4C">
              <w:t xml:space="preserve">allow ERCOT to </w:t>
            </w:r>
            <w:r w:rsidR="00007612">
              <w:t xml:space="preserve">manually release ECRS </w:t>
            </w:r>
            <w:r>
              <w:t xml:space="preserve">capacity </w:t>
            </w:r>
            <w:r w:rsidR="0064344E">
              <w:t xml:space="preserve">from SCED-dispatchable Resources when </w:t>
            </w:r>
            <w:r w:rsidR="00E67244">
              <w:t xml:space="preserve">the </w:t>
            </w:r>
            <w:r w:rsidR="0064344E">
              <w:t>power balance constraint is violated. ERCOT has worked with the IMM to develop this concept further</w:t>
            </w:r>
            <w:r w:rsidR="0035363B">
              <w:t xml:space="preserve"> in a manner that </w:t>
            </w:r>
            <w:r w:rsidR="003B7E4C">
              <w:t xml:space="preserve">would allow </w:t>
            </w:r>
            <w:r w:rsidR="0035363B">
              <w:t xml:space="preserve">it </w:t>
            </w:r>
            <w:r w:rsidR="003B7E4C">
              <w:t xml:space="preserve">to </w:t>
            </w:r>
            <w:r w:rsidR="0035363B">
              <w:t xml:space="preserve">be implemented by </w:t>
            </w:r>
            <w:r w:rsidR="003B7E4C">
              <w:t>s</w:t>
            </w:r>
            <w:r w:rsidR="0035363B">
              <w:t xml:space="preserve">ummer 2024. </w:t>
            </w:r>
            <w:r w:rsidR="006A604D">
              <w:t xml:space="preserve"> </w:t>
            </w:r>
            <w:r w:rsidR="0035363B">
              <w:t>Based on that work, t</w:t>
            </w:r>
            <w:r w:rsidR="0064344E">
              <w:t>his NPRR propos</w:t>
            </w:r>
            <w:r w:rsidR="00F36EA9">
              <w:t>es</w:t>
            </w:r>
            <w:r w:rsidR="0064344E">
              <w:t xml:space="preserve"> to includ</w:t>
            </w:r>
            <w:r w:rsidR="0035363B">
              <w:t>e</w:t>
            </w:r>
            <w:r w:rsidR="0064344E">
              <w:t xml:space="preserve"> a trigger that will allow </w:t>
            </w:r>
            <w:r w:rsidR="0035363B">
              <w:t xml:space="preserve">manually </w:t>
            </w:r>
            <w:r w:rsidR="0064344E">
              <w:t xml:space="preserve">releasing ECRS capacity on SCED-dispatchable Resources when </w:t>
            </w:r>
            <w:r w:rsidR="00BD5898">
              <w:t xml:space="preserve">the </w:t>
            </w:r>
            <w:r w:rsidR="0064344E" w:rsidRPr="00007612">
              <w:t xml:space="preserve">power balance constraint is </w:t>
            </w:r>
            <w:r w:rsidR="0064344E">
              <w:t xml:space="preserve">consistently </w:t>
            </w:r>
            <w:r w:rsidR="0064344E" w:rsidRPr="00007612">
              <w:t>violated</w:t>
            </w:r>
            <w:r w:rsidR="0064344E">
              <w:t xml:space="preserve"> and the MW amount of </w:t>
            </w:r>
            <w:r w:rsidR="00BD5898">
              <w:t xml:space="preserve">the </w:t>
            </w:r>
            <w:r w:rsidR="0064344E">
              <w:t>power balance violation is at</w:t>
            </w:r>
            <w:r w:rsidR="00660210">
              <w:t xml:space="preserve"> </w:t>
            </w:r>
            <w:r w:rsidR="0064344E">
              <w:t xml:space="preserve">least 30 MW for </w:t>
            </w:r>
            <w:r w:rsidR="00BD5898">
              <w:t>ten</w:t>
            </w:r>
            <w:r w:rsidR="0064344E">
              <w:t xml:space="preserve"> consecutive minutes.</w:t>
            </w:r>
            <w:r w:rsidR="006A604D">
              <w:t xml:space="preserve">  </w:t>
            </w:r>
            <w:r w:rsidR="001153B1">
              <w:t>ERCOT is open to stakeholder comments regarding alternative values of power balance violation and duration.</w:t>
            </w:r>
          </w:p>
          <w:p w14:paraId="7AA33E02" w14:textId="4F58CC1E" w:rsidR="00625E5D" w:rsidRDefault="00E67244" w:rsidP="00F36EA9">
            <w:pPr>
              <w:pStyle w:val="NormalArial"/>
              <w:spacing w:before="120" w:after="120"/>
            </w:pPr>
            <w:r>
              <w:t>W</w:t>
            </w:r>
            <w:r w:rsidR="0064344E" w:rsidRPr="0064344E">
              <w:t xml:space="preserve">hen manually releasing </w:t>
            </w:r>
            <w:r w:rsidR="00F36EA9">
              <w:t xml:space="preserve">SCED-dispatchable </w:t>
            </w:r>
            <w:r w:rsidR="0064344E" w:rsidRPr="0064344E">
              <w:t>ECRS, ERCOT plans to preserve some SCED-</w:t>
            </w:r>
            <w:r w:rsidR="00660210">
              <w:t>d</w:t>
            </w:r>
            <w:r w:rsidR="0064344E" w:rsidRPr="0064344E">
              <w:t xml:space="preserve">ispatchable ECRS to ensure that ERCOT has sufficient capacity that can respond and help recover frequency within the parameters required by NERC Reliability Standards. However, if </w:t>
            </w:r>
            <w:r w:rsidR="0003575A" w:rsidRPr="006A604D">
              <w:t>the</w:t>
            </w:r>
            <w:r w:rsidR="0003575A">
              <w:t xml:space="preserve"> </w:t>
            </w:r>
            <w:r w:rsidR="004301B5" w:rsidRPr="004301B5">
              <w:t>power balance constraint violation remains at or above 30 MW</w:t>
            </w:r>
            <w:r w:rsidR="0064344E" w:rsidRPr="0064344E">
              <w:t xml:space="preserve">, ERCOT </w:t>
            </w:r>
            <w:r w:rsidR="00F36EA9">
              <w:t>wil</w:t>
            </w:r>
            <w:r w:rsidR="0064344E" w:rsidRPr="0064344E">
              <w:t>l continue to release ECRS in small blocks.</w:t>
            </w:r>
          </w:p>
          <w:p w14:paraId="313E5647" w14:textId="1C9B85F9" w:rsidR="00D76246" w:rsidRPr="00625E5D" w:rsidRDefault="00107541" w:rsidP="00F36EA9">
            <w:pPr>
              <w:pStyle w:val="NormalArial"/>
              <w:spacing w:before="120" w:after="120"/>
              <w:rPr>
                <w:iCs/>
                <w:kern w:val="24"/>
              </w:rPr>
            </w:pPr>
            <w:r>
              <w:t>Further, w</w:t>
            </w:r>
            <w:r w:rsidR="00D76246">
              <w:t xml:space="preserve">hen ECRS </w:t>
            </w:r>
            <w:r w:rsidR="00D76246" w:rsidRPr="00D76246">
              <w:t xml:space="preserve">capacity from SCED-dispatchable Resources </w:t>
            </w:r>
            <w:r w:rsidR="00D76246">
              <w:t xml:space="preserve">is manually released, </w:t>
            </w:r>
            <w:r w:rsidR="00D76246" w:rsidRPr="00D76246">
              <w:t xml:space="preserve">ERCOT </w:t>
            </w:r>
            <w:r w:rsidR="003B7E4C">
              <w:t>will</w:t>
            </w:r>
            <w:r w:rsidR="003B7E4C" w:rsidRPr="00D76246">
              <w:t xml:space="preserve"> </w:t>
            </w:r>
            <w:r w:rsidR="00D76246" w:rsidRPr="00D76246">
              <w:t xml:space="preserve">recall </w:t>
            </w:r>
            <w:r w:rsidR="00D76246">
              <w:t xml:space="preserve">the </w:t>
            </w:r>
            <w:r w:rsidR="00D76246" w:rsidRPr="00D76246">
              <w:t xml:space="preserve">manually released ECRS when the triggering condition has ended and </w:t>
            </w:r>
            <w:r w:rsidR="00660210">
              <w:t>the ERCOT S</w:t>
            </w:r>
            <w:r w:rsidR="00D76246" w:rsidRPr="00D76246">
              <w:t xml:space="preserve">ystem is operating with </w:t>
            </w:r>
            <w:r w:rsidR="003B7E4C">
              <w:t xml:space="preserve">a </w:t>
            </w:r>
            <w:r w:rsidR="00D76246" w:rsidRPr="00D76246">
              <w:t>steady-state frequency above 59.97 Hz.</w:t>
            </w:r>
          </w:p>
        </w:tc>
      </w:tr>
      <w:tr w:rsidR="000F61F2" w14:paraId="161A5FB4" w14:textId="77777777" w:rsidTr="00BC2D06">
        <w:trPr>
          <w:trHeight w:val="518"/>
        </w:trPr>
        <w:tc>
          <w:tcPr>
            <w:tcW w:w="2880" w:type="dxa"/>
            <w:gridSpan w:val="2"/>
            <w:tcBorders>
              <w:bottom w:val="single" w:sz="4" w:space="0" w:color="auto"/>
            </w:tcBorders>
            <w:shd w:val="clear" w:color="auto" w:fill="FFFFFF"/>
            <w:vAlign w:val="center"/>
          </w:tcPr>
          <w:p w14:paraId="4900FD13" w14:textId="33603F93" w:rsidR="000F61F2" w:rsidRDefault="000F61F2" w:rsidP="000F61F2">
            <w:pPr>
              <w:pStyle w:val="Header"/>
            </w:pPr>
            <w:r w:rsidRPr="00450880">
              <w:t>PRS Decision</w:t>
            </w:r>
          </w:p>
        </w:tc>
        <w:tc>
          <w:tcPr>
            <w:tcW w:w="7560" w:type="dxa"/>
            <w:gridSpan w:val="2"/>
            <w:tcBorders>
              <w:bottom w:val="single" w:sz="4" w:space="0" w:color="auto"/>
            </w:tcBorders>
            <w:vAlign w:val="center"/>
          </w:tcPr>
          <w:p w14:paraId="45F9AACD" w14:textId="42347E07" w:rsidR="000F61F2" w:rsidRPr="00185197" w:rsidRDefault="000F61F2" w:rsidP="000F61F2">
            <w:pPr>
              <w:pStyle w:val="NormalArial"/>
              <w:spacing w:before="120" w:after="120"/>
            </w:pPr>
            <w:r>
              <w:t xml:space="preserve">On 4/5/24, PRS voted to grant NPRR1224 Urgent status.  There were two opposing votes from the Cooperative (LCRA) and Independent Generator (Calpine) Market Segments and two </w:t>
            </w:r>
            <w:r>
              <w:lastRenderedPageBreak/>
              <w:t>abstentions from the Independent Power Marketer (IPM) (2) (Tenaska</w:t>
            </w:r>
            <w:r w:rsidR="0057536A">
              <w:t>,</w:t>
            </w:r>
            <w:r>
              <w:t xml:space="preserve"> Morgan Stanley) Market Segments.  PRS then voted to table NPRR1224.  There were three abstentions from the Cooperative (PEC), Independent Generator (Jupiter Power), and Investor Owned Utility (IOU) (Oncor) Market Segments.  All Market Segments participated in both votes.</w:t>
            </w:r>
          </w:p>
        </w:tc>
      </w:tr>
      <w:tr w:rsidR="000F61F2" w14:paraId="0A4389EB" w14:textId="77777777" w:rsidTr="00BC2D06">
        <w:trPr>
          <w:trHeight w:val="518"/>
        </w:trPr>
        <w:tc>
          <w:tcPr>
            <w:tcW w:w="2880" w:type="dxa"/>
            <w:gridSpan w:val="2"/>
            <w:tcBorders>
              <w:bottom w:val="single" w:sz="4" w:space="0" w:color="auto"/>
            </w:tcBorders>
            <w:shd w:val="clear" w:color="auto" w:fill="FFFFFF"/>
            <w:vAlign w:val="center"/>
          </w:tcPr>
          <w:p w14:paraId="2259FBCA" w14:textId="0AF727CB" w:rsidR="000F61F2" w:rsidRDefault="000F61F2" w:rsidP="000F61F2">
            <w:pPr>
              <w:pStyle w:val="Header"/>
            </w:pPr>
            <w:r w:rsidRPr="00450880">
              <w:lastRenderedPageBreak/>
              <w:t>Summary of PRS Discussion</w:t>
            </w:r>
          </w:p>
        </w:tc>
        <w:tc>
          <w:tcPr>
            <w:tcW w:w="7560" w:type="dxa"/>
            <w:gridSpan w:val="2"/>
            <w:tcBorders>
              <w:bottom w:val="single" w:sz="4" w:space="0" w:color="auto"/>
            </w:tcBorders>
            <w:vAlign w:val="center"/>
          </w:tcPr>
          <w:p w14:paraId="711D4095" w14:textId="02095A23" w:rsidR="000F61F2" w:rsidRPr="00185197" w:rsidRDefault="000F61F2" w:rsidP="000F61F2">
            <w:pPr>
              <w:pStyle w:val="NormalArial"/>
              <w:spacing w:before="120" w:after="120"/>
            </w:pPr>
            <w:r>
              <w:t>On 4/5/24, ERCOT Staff provided an overview of NPRR1224 and the request for Urgent status.  Participants reviewed the issues raised in the 4/4/24 Joint Consumers comments and requested additional analys</w:t>
            </w:r>
            <w:r w:rsidR="00BF14C8">
              <w:t>i</w:t>
            </w:r>
            <w:r>
              <w:t>s from the IMM and ERCOT prior to moving NPRR1224 forward.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BD5898" w14:paraId="18960E6E" w14:textId="77777777" w:rsidTr="00D176CF">
        <w:trPr>
          <w:cantSplit/>
          <w:trHeight w:val="432"/>
        </w:trPr>
        <w:tc>
          <w:tcPr>
            <w:tcW w:w="2880" w:type="dxa"/>
            <w:shd w:val="clear" w:color="auto" w:fill="FFFFFF"/>
            <w:vAlign w:val="center"/>
          </w:tcPr>
          <w:p w14:paraId="3D988A51" w14:textId="751CBC44" w:rsidR="00BD5898" w:rsidRPr="00176375" w:rsidRDefault="00BD5898" w:rsidP="00BD5898">
            <w:pPr>
              <w:pStyle w:val="Header"/>
              <w:rPr>
                <w:bCs w:val="0"/>
              </w:rPr>
            </w:pPr>
            <w:r w:rsidRPr="00B93CA0">
              <w:rPr>
                <w:bCs w:val="0"/>
              </w:rPr>
              <w:t>Name</w:t>
            </w:r>
          </w:p>
        </w:tc>
        <w:tc>
          <w:tcPr>
            <w:tcW w:w="7560" w:type="dxa"/>
            <w:vAlign w:val="center"/>
          </w:tcPr>
          <w:p w14:paraId="1FFF1A06" w14:textId="7E5DB462" w:rsidR="00BD5898" w:rsidRDefault="00BD5898" w:rsidP="00BD5898">
            <w:pPr>
              <w:pStyle w:val="NormalArial"/>
            </w:pPr>
            <w:r>
              <w:t>Nitika Mago</w:t>
            </w:r>
          </w:p>
        </w:tc>
      </w:tr>
      <w:tr w:rsidR="00BD5898" w14:paraId="7FB64D61" w14:textId="77777777" w:rsidTr="00D176CF">
        <w:trPr>
          <w:cantSplit/>
          <w:trHeight w:val="432"/>
        </w:trPr>
        <w:tc>
          <w:tcPr>
            <w:tcW w:w="2880" w:type="dxa"/>
            <w:shd w:val="clear" w:color="auto" w:fill="FFFFFF"/>
            <w:vAlign w:val="center"/>
          </w:tcPr>
          <w:p w14:paraId="4FB458EB" w14:textId="77777777" w:rsidR="00BD5898" w:rsidRPr="00B93CA0" w:rsidRDefault="00BD5898" w:rsidP="00BD5898">
            <w:pPr>
              <w:pStyle w:val="Header"/>
              <w:rPr>
                <w:bCs w:val="0"/>
              </w:rPr>
            </w:pPr>
            <w:r w:rsidRPr="00B93CA0">
              <w:rPr>
                <w:bCs w:val="0"/>
              </w:rPr>
              <w:t>E-mail Address</w:t>
            </w:r>
          </w:p>
        </w:tc>
        <w:tc>
          <w:tcPr>
            <w:tcW w:w="7560" w:type="dxa"/>
            <w:vAlign w:val="center"/>
          </w:tcPr>
          <w:p w14:paraId="54C409BC" w14:textId="6BDE0E8E" w:rsidR="00BD5898" w:rsidRDefault="00C537BA" w:rsidP="00BD5898">
            <w:pPr>
              <w:pStyle w:val="NormalArial"/>
            </w:pPr>
            <w:hyperlink r:id="rId20" w:history="1">
              <w:r w:rsidR="00BD5898" w:rsidRPr="00C861FE">
                <w:rPr>
                  <w:rStyle w:val="Hyperlink"/>
                </w:rPr>
                <w:t>nitika.mago@ercot.com</w:t>
              </w:r>
            </w:hyperlink>
          </w:p>
        </w:tc>
      </w:tr>
      <w:tr w:rsidR="00BD5898" w14:paraId="343A715E" w14:textId="77777777" w:rsidTr="00D176CF">
        <w:trPr>
          <w:cantSplit/>
          <w:trHeight w:val="432"/>
        </w:trPr>
        <w:tc>
          <w:tcPr>
            <w:tcW w:w="2880" w:type="dxa"/>
            <w:shd w:val="clear" w:color="auto" w:fill="FFFFFF"/>
            <w:vAlign w:val="center"/>
          </w:tcPr>
          <w:p w14:paraId="0FC38B83" w14:textId="77777777" w:rsidR="00BD5898" w:rsidRPr="00B93CA0" w:rsidRDefault="00BD5898" w:rsidP="00BD5898">
            <w:pPr>
              <w:pStyle w:val="Header"/>
              <w:rPr>
                <w:bCs w:val="0"/>
              </w:rPr>
            </w:pPr>
            <w:r w:rsidRPr="00B93CA0">
              <w:rPr>
                <w:bCs w:val="0"/>
              </w:rPr>
              <w:t>Company</w:t>
            </w:r>
          </w:p>
        </w:tc>
        <w:tc>
          <w:tcPr>
            <w:tcW w:w="7560" w:type="dxa"/>
            <w:vAlign w:val="center"/>
          </w:tcPr>
          <w:p w14:paraId="5BCBCB13" w14:textId="40E160A3" w:rsidR="00BD5898" w:rsidRDefault="00BD5898" w:rsidP="00BD5898">
            <w:pPr>
              <w:pStyle w:val="NormalArial"/>
            </w:pPr>
            <w:r>
              <w:t>ERCOT</w:t>
            </w:r>
          </w:p>
        </w:tc>
      </w:tr>
      <w:tr w:rsidR="00BD589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D5898" w:rsidRPr="00B93CA0" w:rsidRDefault="00BD5898" w:rsidP="00BD5898">
            <w:pPr>
              <w:pStyle w:val="Header"/>
              <w:rPr>
                <w:bCs w:val="0"/>
              </w:rPr>
            </w:pPr>
            <w:r w:rsidRPr="00B93CA0">
              <w:rPr>
                <w:bCs w:val="0"/>
              </w:rPr>
              <w:t>Phone Number</w:t>
            </w:r>
          </w:p>
        </w:tc>
        <w:tc>
          <w:tcPr>
            <w:tcW w:w="7560" w:type="dxa"/>
            <w:tcBorders>
              <w:bottom w:val="single" w:sz="4" w:space="0" w:color="auto"/>
            </w:tcBorders>
            <w:vAlign w:val="center"/>
          </w:tcPr>
          <w:p w14:paraId="69130F99" w14:textId="21451B38" w:rsidR="00BD5898" w:rsidRDefault="00BD5898" w:rsidP="00BD5898">
            <w:pPr>
              <w:pStyle w:val="NormalArial"/>
            </w:pPr>
            <w:r w:rsidRPr="00967A1D">
              <w:t>512</w:t>
            </w:r>
            <w:r>
              <w:t>-</w:t>
            </w:r>
            <w:r w:rsidRPr="00967A1D">
              <w:t>248</w:t>
            </w:r>
            <w:r>
              <w:t>-</w:t>
            </w:r>
            <w:r w:rsidRPr="00967A1D">
              <w:t>6601</w:t>
            </w:r>
          </w:p>
        </w:tc>
      </w:tr>
      <w:tr w:rsidR="00BD5898" w14:paraId="5A40C307" w14:textId="77777777" w:rsidTr="00D176CF">
        <w:trPr>
          <w:cantSplit/>
          <w:trHeight w:val="432"/>
        </w:trPr>
        <w:tc>
          <w:tcPr>
            <w:tcW w:w="2880" w:type="dxa"/>
            <w:shd w:val="clear" w:color="auto" w:fill="FFFFFF"/>
            <w:vAlign w:val="center"/>
          </w:tcPr>
          <w:p w14:paraId="0D6A67F9" w14:textId="77777777" w:rsidR="00BD5898" w:rsidRPr="00B93CA0" w:rsidRDefault="00BD5898" w:rsidP="00BD5898">
            <w:pPr>
              <w:pStyle w:val="Header"/>
              <w:rPr>
                <w:bCs w:val="0"/>
              </w:rPr>
            </w:pPr>
            <w:r>
              <w:rPr>
                <w:bCs w:val="0"/>
              </w:rPr>
              <w:t>Cell</w:t>
            </w:r>
            <w:r w:rsidRPr="00B93CA0">
              <w:rPr>
                <w:bCs w:val="0"/>
              </w:rPr>
              <w:t xml:space="preserve"> Number</w:t>
            </w:r>
          </w:p>
        </w:tc>
        <w:tc>
          <w:tcPr>
            <w:tcW w:w="7560" w:type="dxa"/>
            <w:vAlign w:val="center"/>
          </w:tcPr>
          <w:p w14:paraId="46237B5F" w14:textId="77777777" w:rsidR="00BD5898" w:rsidRDefault="00BD5898" w:rsidP="00BD5898">
            <w:pPr>
              <w:pStyle w:val="NormalArial"/>
            </w:pPr>
          </w:p>
        </w:tc>
      </w:tr>
      <w:tr w:rsidR="00BD589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D5898" w:rsidRPr="00B93CA0" w:rsidRDefault="00BD5898" w:rsidP="00BD5898">
            <w:pPr>
              <w:pStyle w:val="Header"/>
              <w:rPr>
                <w:bCs w:val="0"/>
              </w:rPr>
            </w:pPr>
            <w:r>
              <w:rPr>
                <w:bCs w:val="0"/>
              </w:rPr>
              <w:t>Market Segment</w:t>
            </w:r>
          </w:p>
        </w:tc>
        <w:tc>
          <w:tcPr>
            <w:tcW w:w="7560" w:type="dxa"/>
            <w:tcBorders>
              <w:bottom w:val="single" w:sz="4" w:space="0" w:color="auto"/>
            </w:tcBorders>
            <w:vAlign w:val="center"/>
          </w:tcPr>
          <w:p w14:paraId="2A021FEE" w14:textId="7331EA30" w:rsidR="00BD5898" w:rsidRDefault="00BD5898" w:rsidP="00BD58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D5898" w:rsidRPr="00D56D61" w14:paraId="10A3A547" w14:textId="77777777" w:rsidTr="00D176CF">
        <w:trPr>
          <w:cantSplit/>
          <w:trHeight w:val="432"/>
        </w:trPr>
        <w:tc>
          <w:tcPr>
            <w:tcW w:w="2880" w:type="dxa"/>
            <w:vAlign w:val="center"/>
          </w:tcPr>
          <w:p w14:paraId="7884BA3B" w14:textId="77777777" w:rsidR="00BD5898" w:rsidRPr="007C199B" w:rsidRDefault="00BD5898" w:rsidP="00BD5898">
            <w:pPr>
              <w:pStyle w:val="NormalArial"/>
              <w:rPr>
                <w:b/>
              </w:rPr>
            </w:pPr>
            <w:r w:rsidRPr="007C199B">
              <w:rPr>
                <w:b/>
              </w:rPr>
              <w:t>Name</w:t>
            </w:r>
          </w:p>
        </w:tc>
        <w:tc>
          <w:tcPr>
            <w:tcW w:w="7560" w:type="dxa"/>
            <w:vAlign w:val="center"/>
          </w:tcPr>
          <w:p w14:paraId="16E95662" w14:textId="24EE1244" w:rsidR="00BD5898" w:rsidRPr="00D56D61" w:rsidRDefault="00BD5898" w:rsidP="00BD5898">
            <w:pPr>
              <w:pStyle w:val="NormalArial"/>
            </w:pPr>
            <w:r>
              <w:t>Cory Phillips</w:t>
            </w:r>
          </w:p>
        </w:tc>
      </w:tr>
      <w:tr w:rsidR="00BD5898" w:rsidRPr="00D56D61" w14:paraId="6B648C6B" w14:textId="77777777" w:rsidTr="00D176CF">
        <w:trPr>
          <w:cantSplit/>
          <w:trHeight w:val="432"/>
        </w:trPr>
        <w:tc>
          <w:tcPr>
            <w:tcW w:w="2880" w:type="dxa"/>
            <w:vAlign w:val="center"/>
          </w:tcPr>
          <w:p w14:paraId="710846B1" w14:textId="77777777" w:rsidR="00BD5898" w:rsidRPr="007C199B" w:rsidRDefault="00BD5898" w:rsidP="00BD5898">
            <w:pPr>
              <w:pStyle w:val="NormalArial"/>
              <w:rPr>
                <w:b/>
              </w:rPr>
            </w:pPr>
            <w:r w:rsidRPr="007C199B">
              <w:rPr>
                <w:b/>
              </w:rPr>
              <w:t>E-Mail Address</w:t>
            </w:r>
          </w:p>
        </w:tc>
        <w:tc>
          <w:tcPr>
            <w:tcW w:w="7560" w:type="dxa"/>
            <w:vAlign w:val="center"/>
          </w:tcPr>
          <w:p w14:paraId="658CF374" w14:textId="5C3F8E52" w:rsidR="00BD5898" w:rsidRPr="00D56D61" w:rsidRDefault="00C537BA" w:rsidP="00BD5898">
            <w:pPr>
              <w:pStyle w:val="NormalArial"/>
            </w:pPr>
            <w:hyperlink r:id="rId21" w:history="1">
              <w:r w:rsidR="00BD5898" w:rsidRPr="00C861FE">
                <w:rPr>
                  <w:rStyle w:val="Hyperlink"/>
                </w:rPr>
                <w:t>cory.phillips@ercot.com</w:t>
              </w:r>
            </w:hyperlink>
          </w:p>
        </w:tc>
      </w:tr>
      <w:tr w:rsidR="00BD5898" w:rsidRPr="005370B5" w14:paraId="4DE85C0D" w14:textId="77777777" w:rsidTr="00D176CF">
        <w:trPr>
          <w:cantSplit/>
          <w:trHeight w:val="432"/>
        </w:trPr>
        <w:tc>
          <w:tcPr>
            <w:tcW w:w="2880" w:type="dxa"/>
            <w:vAlign w:val="center"/>
          </w:tcPr>
          <w:p w14:paraId="0B6BD890" w14:textId="77777777" w:rsidR="00BD5898" w:rsidRPr="007C199B" w:rsidRDefault="00BD5898" w:rsidP="00BD5898">
            <w:pPr>
              <w:pStyle w:val="NormalArial"/>
              <w:rPr>
                <w:b/>
              </w:rPr>
            </w:pPr>
            <w:r w:rsidRPr="007C199B">
              <w:rPr>
                <w:b/>
              </w:rPr>
              <w:t>Phone Number</w:t>
            </w:r>
          </w:p>
        </w:tc>
        <w:tc>
          <w:tcPr>
            <w:tcW w:w="7560" w:type="dxa"/>
            <w:vAlign w:val="center"/>
          </w:tcPr>
          <w:p w14:paraId="435FD12C" w14:textId="0D43D4E8" w:rsidR="00BD5898" w:rsidRDefault="00BD5898" w:rsidP="00BD5898">
            <w:pPr>
              <w:pStyle w:val="NormalArial"/>
            </w:pPr>
            <w:r>
              <w:t>512-248-6464</w:t>
            </w:r>
          </w:p>
        </w:tc>
      </w:tr>
    </w:tbl>
    <w:p w14:paraId="5076E95E" w14:textId="77777777" w:rsidR="000F61F2" w:rsidRDefault="000F61F2" w:rsidP="000F61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7"/>
        <w:gridCol w:w="7493"/>
      </w:tblGrid>
      <w:tr w:rsidR="000F61F2" w14:paraId="428C976F"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E399B4" w14:textId="77777777" w:rsidR="000F61F2" w:rsidRDefault="000F61F2" w:rsidP="00FD1617">
            <w:pPr>
              <w:pStyle w:val="NormalArial"/>
              <w:ind w:hanging="2"/>
              <w:jc w:val="center"/>
              <w:rPr>
                <w:b/>
              </w:rPr>
            </w:pPr>
            <w:r>
              <w:rPr>
                <w:b/>
              </w:rPr>
              <w:t>Comments Received</w:t>
            </w:r>
          </w:p>
        </w:tc>
      </w:tr>
      <w:tr w:rsidR="000F61F2" w14:paraId="0D0E2664"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9A5FB5" w14:textId="77777777" w:rsidR="000F61F2" w:rsidRDefault="000F61F2" w:rsidP="00FD1617">
            <w:pPr>
              <w:pStyle w:val="Header"/>
              <w:ind w:hanging="2"/>
              <w:rPr>
                <w:bCs w:val="0"/>
              </w:rPr>
            </w:pPr>
            <w:r>
              <w:rPr>
                <w:bCs w:val="0"/>
              </w:rPr>
              <w:t>Comment Author</w:t>
            </w:r>
          </w:p>
        </w:tc>
        <w:tc>
          <w:tcPr>
            <w:tcW w:w="7493" w:type="dxa"/>
            <w:tcBorders>
              <w:top w:val="single" w:sz="4" w:space="0" w:color="auto"/>
              <w:left w:val="single" w:sz="4" w:space="0" w:color="auto"/>
              <w:bottom w:val="single" w:sz="4" w:space="0" w:color="auto"/>
              <w:right w:val="single" w:sz="4" w:space="0" w:color="auto"/>
            </w:tcBorders>
            <w:vAlign w:val="center"/>
            <w:hideMark/>
          </w:tcPr>
          <w:p w14:paraId="0B566931" w14:textId="77777777" w:rsidR="000F61F2" w:rsidRDefault="000F61F2" w:rsidP="00FD1617">
            <w:pPr>
              <w:pStyle w:val="NormalArial"/>
              <w:ind w:hanging="2"/>
              <w:rPr>
                <w:b/>
              </w:rPr>
            </w:pPr>
            <w:r>
              <w:rPr>
                <w:b/>
              </w:rPr>
              <w:t>Comment Summary</w:t>
            </w:r>
          </w:p>
        </w:tc>
      </w:tr>
      <w:tr w:rsidR="000F61F2" w14:paraId="18574A4D"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E37688" w14:textId="4B6A47E2" w:rsidR="000F61F2" w:rsidRDefault="000F61F2" w:rsidP="00FD1617">
            <w:pPr>
              <w:pStyle w:val="Header"/>
              <w:rPr>
                <w:b w:val="0"/>
                <w:bCs w:val="0"/>
              </w:rPr>
            </w:pPr>
            <w:r>
              <w:rPr>
                <w:b w:val="0"/>
                <w:bCs w:val="0"/>
              </w:rPr>
              <w:t>Joint Consumers 040424</w:t>
            </w:r>
          </w:p>
        </w:tc>
        <w:tc>
          <w:tcPr>
            <w:tcW w:w="7493" w:type="dxa"/>
            <w:tcBorders>
              <w:top w:val="single" w:sz="4" w:space="0" w:color="auto"/>
              <w:left w:val="single" w:sz="4" w:space="0" w:color="auto"/>
              <w:bottom w:val="single" w:sz="4" w:space="0" w:color="auto"/>
              <w:right w:val="single" w:sz="4" w:space="0" w:color="auto"/>
            </w:tcBorders>
            <w:vAlign w:val="center"/>
          </w:tcPr>
          <w:p w14:paraId="1B47460E" w14:textId="36FB204A" w:rsidR="000F61F2" w:rsidRDefault="000F61F2" w:rsidP="00FD1617">
            <w:pPr>
              <w:pStyle w:val="NormalArial"/>
              <w:spacing w:before="120" w:after="120"/>
              <w:ind w:hanging="2"/>
            </w:pPr>
            <w:r>
              <w:t xml:space="preserve">Opposed Urgent status for NPRR1224 and requested additional backcast analysis </w:t>
            </w:r>
            <w:r w:rsidR="00BF14C8">
              <w:t xml:space="preserve">of 2023 under NPRR1224 </w:t>
            </w:r>
            <w:r>
              <w:t xml:space="preserve">from the IMM and ERCOT </w:t>
            </w:r>
            <w:r w:rsidR="00BF14C8">
              <w:t>in the near term, and a comprehensive review of the ECRS methodology in the longer term</w:t>
            </w:r>
          </w:p>
        </w:tc>
      </w:tr>
    </w:tbl>
    <w:p w14:paraId="67CA1CD3" w14:textId="77777777" w:rsidR="000F61F2" w:rsidRPr="00D85807" w:rsidRDefault="000F61F2" w:rsidP="000F61F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61F2" w:rsidRPr="001B6509" w14:paraId="2EEBAAFF" w14:textId="77777777" w:rsidTr="00FD1617">
        <w:trPr>
          <w:trHeight w:val="350"/>
        </w:trPr>
        <w:tc>
          <w:tcPr>
            <w:tcW w:w="10440" w:type="dxa"/>
            <w:tcBorders>
              <w:bottom w:val="single" w:sz="4" w:space="0" w:color="auto"/>
            </w:tcBorders>
            <w:shd w:val="clear" w:color="auto" w:fill="FFFFFF"/>
            <w:vAlign w:val="center"/>
          </w:tcPr>
          <w:p w14:paraId="4FC0B4FA" w14:textId="77777777" w:rsidR="000F61F2" w:rsidRPr="001B6509" w:rsidRDefault="000F61F2" w:rsidP="00FD1617">
            <w:pPr>
              <w:tabs>
                <w:tab w:val="center" w:pos="4320"/>
                <w:tab w:val="right" w:pos="8640"/>
              </w:tabs>
              <w:jc w:val="center"/>
              <w:rPr>
                <w:rFonts w:ascii="Arial" w:hAnsi="Arial"/>
                <w:b/>
                <w:bCs/>
              </w:rPr>
            </w:pPr>
            <w:r w:rsidRPr="001B6509">
              <w:rPr>
                <w:rFonts w:ascii="Arial" w:hAnsi="Arial"/>
                <w:b/>
                <w:bCs/>
              </w:rPr>
              <w:t>Market Rules Notes</w:t>
            </w:r>
          </w:p>
        </w:tc>
      </w:tr>
    </w:tbl>
    <w:p w14:paraId="66203B1B" w14:textId="621E524A" w:rsidR="009A3772" w:rsidRPr="00D56D61" w:rsidRDefault="000F61F2" w:rsidP="000F61F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ED550CA" w14:textId="77777777" w:rsidR="007553B7" w:rsidRPr="008611B7" w:rsidRDefault="007553B7" w:rsidP="00BD5898">
      <w:pPr>
        <w:pStyle w:val="H6"/>
      </w:pPr>
      <w:bookmarkStart w:id="1" w:name="_Hlk135903085"/>
      <w:r w:rsidRPr="003161DC">
        <w:lastRenderedPageBreak/>
        <w:t>6.5.7.6.2.4</w:t>
      </w:r>
      <w:r w:rsidRPr="008611B7">
        <w:tab/>
      </w:r>
      <w:r w:rsidRPr="003161DC">
        <w:t>Deployment and Recall of ERCOT Contingency Reserve Service</w:t>
      </w:r>
    </w:p>
    <w:p w14:paraId="5889573B" w14:textId="77777777" w:rsidR="007553B7" w:rsidRPr="003161DC" w:rsidRDefault="007553B7" w:rsidP="007553B7">
      <w:pPr>
        <w:spacing w:after="240"/>
        <w:ind w:left="720" w:hanging="720"/>
      </w:pPr>
      <w:r w:rsidRPr="003161DC">
        <w:t>(1)</w:t>
      </w:r>
      <w:r w:rsidRPr="003161DC">
        <w:tab/>
        <w:t>ECRS is intended to:</w:t>
      </w:r>
    </w:p>
    <w:p w14:paraId="27E46A65" w14:textId="77777777" w:rsidR="007553B7" w:rsidRPr="003161DC" w:rsidRDefault="007553B7" w:rsidP="007553B7">
      <w:pPr>
        <w:spacing w:after="240"/>
        <w:ind w:left="1440" w:hanging="720"/>
      </w:pPr>
      <w:r w:rsidRPr="003161DC">
        <w:t>(a)</w:t>
      </w:r>
      <w:r w:rsidRPr="003161DC">
        <w:tab/>
        <w:t>Help restore the frequency to 60 Hz within ten minutes of a significant frequency deviation;</w:t>
      </w:r>
    </w:p>
    <w:p w14:paraId="00D2771E" w14:textId="77777777" w:rsidR="007553B7" w:rsidRPr="003161DC" w:rsidRDefault="007553B7" w:rsidP="007553B7">
      <w:pPr>
        <w:spacing w:after="240"/>
        <w:ind w:left="1440" w:hanging="720"/>
      </w:pPr>
      <w:r w:rsidRPr="003161DC">
        <w:t>(b)</w:t>
      </w:r>
      <w:r w:rsidRPr="003161DC">
        <w:tab/>
        <w:t>Provide energy to avoid</w:t>
      </w:r>
      <w:r>
        <w:t>,</w:t>
      </w:r>
      <w:r w:rsidRPr="003161DC">
        <w:t xml:space="preserve"> or during the implementation of</w:t>
      </w:r>
      <w:r>
        <w:t>,</w:t>
      </w:r>
      <w:r w:rsidRPr="003161DC">
        <w:t xml:space="preserve"> an EEA;</w:t>
      </w:r>
    </w:p>
    <w:p w14:paraId="253065E2" w14:textId="77777777" w:rsidR="007553B7" w:rsidRDefault="007553B7" w:rsidP="007553B7">
      <w:pPr>
        <w:spacing w:after="240"/>
        <w:ind w:left="1440" w:hanging="720"/>
      </w:pPr>
      <w:r w:rsidRPr="003161DC">
        <w:t>(c)</w:t>
      </w:r>
      <w:r w:rsidRPr="003161DC">
        <w:tab/>
        <w:t>Provide backup to Reg-Up</w:t>
      </w:r>
      <w:r>
        <w:t>; and</w:t>
      </w:r>
    </w:p>
    <w:p w14:paraId="4CC15A7B" w14:textId="77777777" w:rsidR="007553B7" w:rsidRPr="003161DC" w:rsidRDefault="007553B7" w:rsidP="007553B7">
      <w:pPr>
        <w:spacing w:after="240"/>
        <w:ind w:left="1440" w:hanging="720"/>
      </w:pPr>
      <w:r>
        <w:t>(d)</w:t>
      </w:r>
      <w:r>
        <w:tab/>
        <w:t>Provide energy upon detection of insufficient available capacity for net load    ramps.</w:t>
      </w:r>
    </w:p>
    <w:p w14:paraId="30B8FBAF" w14:textId="77777777" w:rsidR="007553B7" w:rsidRPr="003161DC" w:rsidRDefault="007553B7" w:rsidP="007553B7">
      <w:pPr>
        <w:spacing w:after="240"/>
        <w:ind w:left="720" w:hanging="720"/>
      </w:pPr>
      <w:r w:rsidRPr="003161DC">
        <w:t>(2)</w:t>
      </w:r>
      <w:r w:rsidRPr="003161DC">
        <w:tab/>
        <w:t xml:space="preserve">ERCOT shall deploy ECRS to meet NERC Standards and other performance criteria as specified in these Protocols and the Operating Guides by </w:t>
      </w:r>
      <w:r>
        <w:t xml:space="preserve">taking </w:t>
      </w:r>
      <w:r w:rsidRPr="003161DC">
        <w:t>one or more of the following</w:t>
      </w:r>
      <w:r>
        <w:t xml:space="preserve"> actions</w:t>
      </w:r>
      <w:r w:rsidRPr="003161DC">
        <w:t>:</w:t>
      </w:r>
    </w:p>
    <w:p w14:paraId="439C4662" w14:textId="77777777" w:rsidR="007553B7" w:rsidRDefault="007553B7" w:rsidP="007553B7">
      <w:pPr>
        <w:spacing w:after="240"/>
        <w:ind w:left="1440" w:hanging="720"/>
        <w:rPr>
          <w:rStyle w:val="CommentReference"/>
        </w:rPr>
      </w:pPr>
      <w:r w:rsidRPr="003161DC">
        <w:t>(a)</w:t>
      </w:r>
      <w:r w:rsidRPr="003161DC">
        <w:tab/>
        <w:t>Automatic Dispatch Instruction signal to release ECRS capacity from Generation Resources and Controllable Load Resources to SCED; and/or</w:t>
      </w:r>
    </w:p>
    <w:p w14:paraId="5D450753" w14:textId="77777777" w:rsidR="007553B7" w:rsidRPr="003161DC" w:rsidRDefault="007553B7" w:rsidP="007553B7">
      <w:pPr>
        <w:spacing w:after="240"/>
        <w:ind w:left="1440" w:hanging="720"/>
      </w:pPr>
      <w:r w:rsidRPr="003161DC">
        <w:t>(b)</w:t>
      </w:r>
      <w:r w:rsidRPr="003161DC">
        <w:tab/>
        <w:t xml:space="preserve">Dispatch Instruction for deployment of energy </w:t>
      </w:r>
      <w:r>
        <w:t>from Load Resources</w:t>
      </w:r>
      <w:r w:rsidRPr="003161DC">
        <w:t xml:space="preserve"> via electronic Messaging System.</w:t>
      </w:r>
    </w:p>
    <w:p w14:paraId="3C36E04E" w14:textId="77777777" w:rsidR="007553B7" w:rsidRPr="003161DC" w:rsidRDefault="007553B7" w:rsidP="007553B7">
      <w:pPr>
        <w:spacing w:after="240"/>
        <w:ind w:left="720" w:hanging="720"/>
      </w:pPr>
      <w:r w:rsidRPr="003161DC">
        <w:t>(3)</w:t>
      </w:r>
      <w:r w:rsidRPr="003161DC">
        <w:tab/>
        <w:t>ERCOT shall release ECRS from Generation Resources and Controllable Load Resources to SCED when frequency drops below 59.91 Hz and available Reg-Up is not sufficient to restore frequency.  Upon deployment of Off-Line ECRS from</w:t>
      </w:r>
      <w:r w:rsidRPr="003161DC">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047F26B" w14:textId="77777777" w:rsidR="007553B7" w:rsidRDefault="007553B7" w:rsidP="007553B7">
      <w:pPr>
        <w:spacing w:after="240"/>
        <w:ind w:left="720" w:hanging="720"/>
      </w:pPr>
      <w:r w:rsidRPr="003161DC">
        <w:t>(4)</w:t>
      </w:r>
      <w:r w:rsidRPr="003161DC">
        <w:tab/>
        <w:t>Energy from Resources providing ECRS may also be manually deployed by ERCOT pursuant to Section 6.5.9, Emergency Operations.</w:t>
      </w:r>
    </w:p>
    <w:p w14:paraId="7EDE0698" w14:textId="373067AC" w:rsidR="007A6C0E" w:rsidRPr="003161DC" w:rsidRDefault="007A6C0E" w:rsidP="007A6C0E">
      <w:pPr>
        <w:spacing w:after="240"/>
        <w:ind w:left="720" w:hanging="720"/>
        <w:rPr>
          <w:ins w:id="2" w:author="ERCOT" w:date="2024-03-22T09:54:00Z"/>
        </w:rPr>
      </w:pPr>
      <w:ins w:id="3" w:author="ERCOT" w:date="2024-03-22T09:54:00Z">
        <w:r>
          <w:t>(5)</w:t>
        </w:r>
        <w:r>
          <w:tab/>
        </w:r>
      </w:ins>
      <w:ins w:id="4" w:author="ERCOT" w:date="2024-03-26T08:55:00Z">
        <w:r w:rsidR="006A604D">
          <w:t xml:space="preserve">ERCOT may manually release up to 500 MW of ECRS capacity from SCED-dispatchable Resources when the power balance constraint is </w:t>
        </w:r>
      </w:ins>
      <w:ins w:id="5" w:author="ERCOT" w:date="2024-03-26T08:56:00Z">
        <w:r w:rsidR="006A604D">
          <w:t>violated</w:t>
        </w:r>
      </w:ins>
      <w:ins w:id="6" w:author="ERCOT" w:date="2024-03-26T08:55:00Z">
        <w:r w:rsidR="006A604D">
          <w:t xml:space="preserve"> and the MW amount of power balance constraint violation is at or above 30 MW for at least ten consecutive minutes.  Following such an ECRS release, if the power balance constraint violation remains at or above 30 MW, ERCOT may release additional MW of ECRS from SCED-dispatchable Resources</w:t>
        </w:r>
        <w:r w:rsidR="006A604D" w:rsidRPr="00690007">
          <w:t>.</w:t>
        </w:r>
      </w:ins>
    </w:p>
    <w:p w14:paraId="032BC3CC" w14:textId="11E15596" w:rsidR="007553B7" w:rsidRPr="003161DC" w:rsidRDefault="007553B7" w:rsidP="007553B7">
      <w:pPr>
        <w:spacing w:after="240"/>
        <w:ind w:left="720" w:hanging="720"/>
      </w:pPr>
      <w:r w:rsidRPr="003161DC">
        <w:t>(</w:t>
      </w:r>
      <w:ins w:id="7" w:author="ERCOT" w:date="2024-03-22T09:54:00Z">
        <w:r w:rsidR="007A6C0E">
          <w:t>6</w:t>
        </w:r>
      </w:ins>
      <w:del w:id="8" w:author="ERCOT" w:date="2024-03-22T09:54:00Z">
        <w:r w:rsidRPr="003161DC" w:rsidDel="007A6C0E">
          <w:delText>5</w:delText>
        </w:r>
      </w:del>
      <w:r w:rsidRPr="003161DC">
        <w:t>)</w:t>
      </w:r>
      <w:r w:rsidRPr="003161DC">
        <w:tab/>
        <w:t>ERCOT shall use SCED and Non-Spin as soon as practicable to recover ECRS reserves.</w:t>
      </w:r>
    </w:p>
    <w:p w14:paraId="4103232E" w14:textId="0B539643" w:rsidR="007553B7" w:rsidRDefault="007553B7" w:rsidP="007553B7">
      <w:pPr>
        <w:spacing w:after="240"/>
        <w:ind w:left="720" w:hanging="720"/>
      </w:pPr>
      <w:r>
        <w:t>(</w:t>
      </w:r>
      <w:ins w:id="9" w:author="ERCOT" w:date="2024-03-22T09:54:00Z">
        <w:r w:rsidR="007A6C0E">
          <w:t>7</w:t>
        </w:r>
      </w:ins>
      <w:del w:id="10" w:author="ERCOT" w:date="2024-03-22T09:54:00Z">
        <w:r w:rsidDel="007A6C0E">
          <w:delText>6</w:delText>
        </w:r>
      </w:del>
      <w:r>
        <w:t>)</w:t>
      </w:r>
      <w:r>
        <w:tab/>
        <w:t xml:space="preserve">Following an ECRS deployment to SCED-dispatchable Resources, the QSE’s obligation to deliver ECRS remains in effect until ERCOT issues a recall instruction or its ECRS obligation expires, whichever occurs first.  Following an ECRS deployment to Load </w:t>
      </w:r>
      <w:r>
        <w:lastRenderedPageBreak/>
        <w:t>Resources, excluding Controllable Load Resources, or Resources operating in synchronous condenser fast-response mode, the QSE’s obligation to deliver ECRS remains in effect until ERCOT issues a recall instruction.</w:t>
      </w:r>
    </w:p>
    <w:p w14:paraId="30696CC9" w14:textId="1EF40835" w:rsidR="007553B7" w:rsidRPr="003161DC" w:rsidRDefault="007553B7" w:rsidP="007553B7">
      <w:pPr>
        <w:spacing w:after="240"/>
        <w:ind w:left="720" w:hanging="720"/>
      </w:pPr>
      <w:r w:rsidRPr="003161DC">
        <w:t>(</w:t>
      </w:r>
      <w:ins w:id="11" w:author="ERCOT" w:date="2024-03-22T09:55:00Z">
        <w:r w:rsidR="007A6C0E">
          <w:t>8</w:t>
        </w:r>
      </w:ins>
      <w:del w:id="12" w:author="ERCOT" w:date="2024-03-22T09:55:00Z">
        <w:r w:rsidRPr="003161DC" w:rsidDel="007A6C0E">
          <w:delText>7</w:delText>
        </w:r>
      </w:del>
      <w:r w:rsidRPr="003161DC">
        <w:t>)</w:t>
      </w:r>
      <w:r w:rsidRPr="003161DC">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r>
        <w:t>,</w:t>
      </w:r>
      <w:r w:rsidRPr="003161DC">
        <w:t xml:space="preserve"> as described in Section 6.5.7.2, Resource Limit Calculator, to account for such deployment.</w:t>
      </w:r>
    </w:p>
    <w:p w14:paraId="577F3A07" w14:textId="5EF6EA54" w:rsidR="007553B7" w:rsidRPr="003161DC" w:rsidRDefault="007553B7" w:rsidP="007553B7">
      <w:pPr>
        <w:spacing w:after="240"/>
        <w:ind w:left="720" w:hanging="720"/>
      </w:pPr>
      <w:r w:rsidRPr="003161DC">
        <w:t>(</w:t>
      </w:r>
      <w:ins w:id="13" w:author="ERCOT" w:date="2024-03-22T09:55:00Z">
        <w:r w:rsidR="007A6C0E">
          <w:t>9</w:t>
        </w:r>
      </w:ins>
      <w:del w:id="14" w:author="ERCOT" w:date="2024-03-22T09:55:00Z">
        <w:r w:rsidRPr="003161DC" w:rsidDel="007A6C0E">
          <w:delText>8</w:delText>
        </w:r>
      </w:del>
      <w:r w:rsidRPr="003161DC">
        <w:t>)</w:t>
      </w:r>
      <w:r w:rsidRPr="003161DC">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46E204AC" w14:textId="1B4D678C" w:rsidR="007553B7" w:rsidRPr="003161DC" w:rsidRDefault="007553B7" w:rsidP="007553B7">
      <w:pPr>
        <w:spacing w:after="240"/>
        <w:ind w:left="720" w:hanging="720"/>
      </w:pPr>
      <w:r w:rsidRPr="003161DC">
        <w:t>(</w:t>
      </w:r>
      <w:ins w:id="15" w:author="ERCOT" w:date="2024-03-22T09:55:00Z">
        <w:r w:rsidR="007A6C0E">
          <w:t>10</w:t>
        </w:r>
      </w:ins>
      <w:del w:id="16" w:author="ERCOT" w:date="2024-03-22T09:55:00Z">
        <w:r w:rsidRPr="003161DC" w:rsidDel="007A6C0E">
          <w:delText>9</w:delText>
        </w:r>
      </w:del>
      <w:r w:rsidRPr="003161DC">
        <w:t>)</w:t>
      </w:r>
      <w:r w:rsidRPr="003161DC">
        <w:tab/>
        <w:t>Each QSE providing ECRS shall meet the deployment performance requirements specified in Section 8.1.1.4.2, Responsive Reserve Energy Deployment Criteria.</w:t>
      </w:r>
    </w:p>
    <w:p w14:paraId="67DA0410" w14:textId="7E77F606" w:rsidR="007553B7" w:rsidRPr="003161DC" w:rsidRDefault="007553B7" w:rsidP="007553B7">
      <w:pPr>
        <w:spacing w:after="240"/>
        <w:ind w:left="720" w:hanging="720"/>
      </w:pPr>
      <w:r w:rsidRPr="003161DC">
        <w:t>(1</w:t>
      </w:r>
      <w:ins w:id="17" w:author="ERCOT" w:date="2024-03-22T09:55:00Z">
        <w:r w:rsidR="007A6C0E">
          <w:t>1</w:t>
        </w:r>
      </w:ins>
      <w:del w:id="18" w:author="ERCOT" w:date="2024-03-22T09:55:00Z">
        <w:r w:rsidRPr="003161DC" w:rsidDel="007A6C0E">
          <w:delText>0</w:delText>
        </w:r>
      </w:del>
      <w:r w:rsidRPr="003161DC">
        <w:t>)</w:t>
      </w:r>
      <w:r w:rsidRPr="003161DC">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31DAC1E4" w14:textId="75DA730B" w:rsidR="007553B7" w:rsidRPr="003161DC" w:rsidRDefault="007553B7" w:rsidP="007553B7">
      <w:pPr>
        <w:spacing w:after="240"/>
        <w:ind w:left="720" w:hanging="720"/>
      </w:pPr>
      <w:r w:rsidRPr="003161DC">
        <w:t>(1</w:t>
      </w:r>
      <w:ins w:id="19" w:author="ERCOT" w:date="2024-03-22T09:55:00Z">
        <w:r w:rsidR="007A6C0E">
          <w:t>2</w:t>
        </w:r>
      </w:ins>
      <w:del w:id="20" w:author="ERCOT" w:date="2024-03-22T09:55:00Z">
        <w:r w:rsidRPr="003161DC" w:rsidDel="007A6C0E">
          <w:delText>1</w:delText>
        </w:r>
      </w:del>
      <w:r w:rsidRPr="003161DC">
        <w:t>)</w:t>
      </w:r>
      <w:r w:rsidRPr="003161DC">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04D06C5" w14:textId="6C8769AB" w:rsidR="007553B7" w:rsidRPr="003161DC" w:rsidRDefault="007553B7" w:rsidP="007553B7">
      <w:pPr>
        <w:spacing w:after="240"/>
        <w:ind w:left="720" w:hanging="720"/>
      </w:pPr>
      <w:r w:rsidRPr="003161DC">
        <w:t>(1</w:t>
      </w:r>
      <w:ins w:id="21" w:author="ERCOT" w:date="2024-03-22T09:55:00Z">
        <w:r w:rsidR="007A6C0E">
          <w:t>3</w:t>
        </w:r>
      </w:ins>
      <w:del w:id="22" w:author="ERCOT" w:date="2024-03-22T09:55:00Z">
        <w:r w:rsidRPr="003161DC" w:rsidDel="007A6C0E">
          <w:delText>2</w:delText>
        </w:r>
      </w:del>
      <w:r w:rsidRPr="003161DC">
        <w:t>)</w:t>
      </w:r>
      <w:r w:rsidRPr="003161DC">
        <w:tab/>
        <w:t xml:space="preserve">ERCOT shall recall automatically deployed ECRS capacity once system frequency recovers above </w:t>
      </w:r>
      <w:r>
        <w:t>59.97</w:t>
      </w:r>
      <w:r w:rsidRPr="003161DC">
        <w:t xml:space="preserve"> Hz. </w:t>
      </w:r>
    </w:p>
    <w:p w14:paraId="56BBA006" w14:textId="29D5B123" w:rsidR="00083F7C" w:rsidRDefault="007553B7" w:rsidP="007553B7">
      <w:pPr>
        <w:pStyle w:val="BodyTextNumbered"/>
        <w:rPr>
          <w:ins w:id="23" w:author="ERCOT" w:date="2024-03-22T09:55:00Z"/>
        </w:rPr>
      </w:pPr>
      <w:r w:rsidRPr="003161DC">
        <w:t>(1</w:t>
      </w:r>
      <w:ins w:id="24" w:author="ERCOT" w:date="2024-03-22T09:55:00Z">
        <w:r w:rsidR="007A6C0E">
          <w:t>4</w:t>
        </w:r>
      </w:ins>
      <w:del w:id="25" w:author="ERCOT" w:date="2024-03-22T09:55:00Z">
        <w:r w:rsidRPr="003161DC" w:rsidDel="007A6C0E">
          <w:delText>3</w:delText>
        </w:r>
      </w:del>
      <w:r w:rsidRPr="003161DC">
        <w:t>)</w:t>
      </w:r>
      <w:r w:rsidRPr="003161DC">
        <w:tab/>
        <w:t xml:space="preserve">ERCOT shall recall ECRS deployment provided from </w:t>
      </w:r>
      <w:r>
        <w:t xml:space="preserve">a </w:t>
      </w:r>
      <w:r w:rsidRPr="003161DC">
        <w:t>Load Resource that is not a Controllable Load Resource once PRC is above a pre-defined threshold, as described in the Operating Guides.</w:t>
      </w:r>
    </w:p>
    <w:p w14:paraId="17299667" w14:textId="17F7E5FC" w:rsidR="007A6C0E" w:rsidRDefault="007A6C0E" w:rsidP="007A6C0E">
      <w:pPr>
        <w:pStyle w:val="BodyTextNumbered"/>
      </w:pPr>
      <w:ins w:id="26" w:author="ERCOT" w:date="2024-03-22T09:55:00Z">
        <w:r>
          <w:t>(15)</w:t>
        </w:r>
        <w:r>
          <w:tab/>
        </w:r>
      </w:ins>
      <w:ins w:id="27" w:author="ERCOT" w:date="2024-03-26T08:56:00Z">
        <w:r w:rsidR="006A604D">
          <w:t>ERCOT shall recall manually released ECRS capacity from SCED-dispatchable Resources when the triggering condition 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553B7" w14:paraId="0769D307" w14:textId="77777777" w:rsidTr="007437C6">
        <w:trPr>
          <w:trHeight w:val="206"/>
        </w:trPr>
        <w:tc>
          <w:tcPr>
            <w:tcW w:w="5000" w:type="pct"/>
            <w:shd w:val="pct12" w:color="auto" w:fill="auto"/>
          </w:tcPr>
          <w:bookmarkEnd w:id="1"/>
          <w:p w14:paraId="0515BC64" w14:textId="77777777" w:rsidR="007553B7" w:rsidRDefault="007553B7" w:rsidP="007437C6">
            <w:pPr>
              <w:pStyle w:val="Instructions"/>
              <w:spacing w:before="120"/>
            </w:pPr>
            <w:r>
              <w:t>[NPRR1010:  Replace Section 6.5.7.6.2.4 above with the following upon system implementation of the Real-Time Co-Optimization (RTC) project:]</w:t>
            </w:r>
          </w:p>
          <w:p w14:paraId="2DE90326" w14:textId="77777777" w:rsidR="007553B7" w:rsidRPr="0038280D" w:rsidRDefault="007553B7" w:rsidP="007437C6">
            <w:pPr>
              <w:keepNext/>
              <w:tabs>
                <w:tab w:val="left" w:pos="1800"/>
              </w:tabs>
              <w:spacing w:before="240" w:after="240"/>
              <w:ind w:left="1800" w:hanging="1800"/>
              <w:outlineLvl w:val="5"/>
              <w:rPr>
                <w:b/>
                <w:bCs/>
                <w:i/>
                <w:szCs w:val="22"/>
              </w:rPr>
            </w:pPr>
            <w:r w:rsidRPr="0038280D">
              <w:rPr>
                <w:b/>
                <w:bCs/>
                <w:szCs w:val="22"/>
              </w:rPr>
              <w:lastRenderedPageBreak/>
              <w:t>6.5.7.6.2.</w:t>
            </w:r>
            <w:r>
              <w:rPr>
                <w:b/>
                <w:bCs/>
                <w:szCs w:val="22"/>
              </w:rPr>
              <w:t>4</w:t>
            </w:r>
            <w:r w:rsidRPr="0038280D">
              <w:rPr>
                <w:b/>
                <w:bCs/>
                <w:i/>
                <w:szCs w:val="22"/>
              </w:rPr>
              <w:tab/>
            </w:r>
            <w:r w:rsidRPr="00885B78">
              <w:rPr>
                <w:b/>
                <w:bCs/>
                <w:szCs w:val="22"/>
              </w:rPr>
              <w:t>Deployment and Recall of ERCOT Contingency Reserve Service</w:t>
            </w:r>
          </w:p>
          <w:p w14:paraId="5F2A92D5" w14:textId="77777777" w:rsidR="007553B7" w:rsidRPr="0038280D" w:rsidRDefault="007553B7" w:rsidP="007437C6">
            <w:pPr>
              <w:spacing w:after="240"/>
              <w:ind w:left="720" w:hanging="720"/>
            </w:pPr>
            <w:r w:rsidRPr="0038280D">
              <w:t>(1)</w:t>
            </w:r>
            <w:r w:rsidRPr="0038280D">
              <w:tab/>
              <w:t>ECRS is intended to:</w:t>
            </w:r>
          </w:p>
          <w:p w14:paraId="7F4FE0E6" w14:textId="77777777" w:rsidR="007553B7" w:rsidRPr="0038280D" w:rsidRDefault="007553B7" w:rsidP="007437C6">
            <w:pPr>
              <w:spacing w:after="240"/>
              <w:ind w:left="1440" w:hanging="720"/>
            </w:pPr>
            <w:r w:rsidRPr="0038280D">
              <w:t>(a)</w:t>
            </w:r>
            <w:r w:rsidRPr="0038280D">
              <w:tab/>
              <w:t>Help restore the frequency to 60 Hz within ten minutes of a significant frequency deviation;</w:t>
            </w:r>
          </w:p>
          <w:p w14:paraId="3673CA7F" w14:textId="77777777" w:rsidR="007553B7" w:rsidRPr="0038280D" w:rsidRDefault="007553B7" w:rsidP="007437C6">
            <w:pPr>
              <w:spacing w:after="240"/>
              <w:ind w:left="1440" w:hanging="720"/>
            </w:pPr>
            <w:r w:rsidRPr="0038280D">
              <w:t>(b)</w:t>
            </w:r>
            <w:r w:rsidRPr="0038280D">
              <w:tab/>
              <w:t>Provide energy to avoid</w:t>
            </w:r>
            <w:r>
              <w:t>,</w:t>
            </w:r>
            <w:r w:rsidRPr="0038280D">
              <w:t xml:space="preserve"> or during the implementation of</w:t>
            </w:r>
            <w:r>
              <w:t>,</w:t>
            </w:r>
            <w:r w:rsidRPr="0038280D">
              <w:t xml:space="preserve"> an EEA;</w:t>
            </w:r>
          </w:p>
          <w:p w14:paraId="132C3631" w14:textId="77777777" w:rsidR="007553B7" w:rsidRDefault="007553B7" w:rsidP="007437C6">
            <w:pPr>
              <w:spacing w:after="240"/>
              <w:ind w:left="1440" w:hanging="720"/>
            </w:pPr>
            <w:r w:rsidRPr="0038280D">
              <w:t>(c)</w:t>
            </w:r>
            <w:r w:rsidRPr="0038280D">
              <w:tab/>
              <w:t>Provide backup to Reg-Up</w:t>
            </w:r>
            <w:r>
              <w:t>; and</w:t>
            </w:r>
          </w:p>
          <w:p w14:paraId="2227B74A" w14:textId="77777777" w:rsidR="007553B7" w:rsidRPr="0038280D" w:rsidRDefault="007553B7" w:rsidP="007437C6">
            <w:pPr>
              <w:spacing w:after="240"/>
              <w:ind w:left="1440" w:hanging="720"/>
            </w:pPr>
            <w:r>
              <w:t>(d)</w:t>
            </w:r>
            <w:r w:rsidRPr="0038280D">
              <w:tab/>
            </w:r>
            <w:r>
              <w:t>Provide energy upon detection of insufficient available capacity for net load    ramps.</w:t>
            </w:r>
          </w:p>
          <w:p w14:paraId="68AF6247" w14:textId="77777777" w:rsidR="007553B7" w:rsidRPr="0038280D" w:rsidRDefault="007553B7" w:rsidP="007437C6">
            <w:pPr>
              <w:spacing w:after="240"/>
              <w:ind w:left="720" w:hanging="720"/>
            </w:pPr>
            <w:r w:rsidRPr="0038280D">
              <w:t>(2)</w:t>
            </w:r>
            <w:r w:rsidRPr="0038280D">
              <w:tab/>
              <w:t xml:space="preserve">ERCOT shall deploy ECRS to meet NERC Standards and other performance criteria as specified in these Protocols and the Operating Guides by </w:t>
            </w:r>
            <w:r>
              <w:t xml:space="preserve">taking </w:t>
            </w:r>
            <w:r w:rsidRPr="0038280D">
              <w:t>one or more of the following</w:t>
            </w:r>
            <w:r>
              <w:t xml:space="preserve"> actions</w:t>
            </w:r>
            <w:r w:rsidRPr="0038280D">
              <w:t>:</w:t>
            </w:r>
          </w:p>
          <w:p w14:paraId="2B5A3A2D" w14:textId="77777777" w:rsidR="007553B7" w:rsidRPr="0038280D" w:rsidRDefault="007553B7" w:rsidP="007437C6">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3F7697E8" w14:textId="77777777" w:rsidR="007553B7" w:rsidRPr="0038280D" w:rsidRDefault="007553B7" w:rsidP="007437C6">
            <w:pPr>
              <w:spacing w:after="240"/>
              <w:ind w:left="1440" w:hanging="720"/>
            </w:pPr>
            <w:r w:rsidRPr="0038280D">
              <w:t>(b)</w:t>
            </w:r>
            <w:r w:rsidRPr="0038280D">
              <w:tab/>
              <w:t xml:space="preserve">Dispatch Instruction for deployment of energy </w:t>
            </w:r>
            <w:r>
              <w:t xml:space="preserve">from Load Resources </w:t>
            </w:r>
            <w:r w:rsidRPr="0038280D">
              <w:t>via electronic Messaging System.</w:t>
            </w:r>
          </w:p>
          <w:p w14:paraId="43AE64AA" w14:textId="77777777" w:rsidR="007553B7" w:rsidRPr="0038280D" w:rsidRDefault="007553B7" w:rsidP="007437C6">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1458AF3E" w14:textId="77777777" w:rsidR="007553B7" w:rsidRPr="0038280D" w:rsidRDefault="007553B7" w:rsidP="007437C6">
            <w:pPr>
              <w:spacing w:after="240"/>
              <w:ind w:left="720" w:hanging="720"/>
            </w:pPr>
            <w:r w:rsidRPr="0038280D">
              <w:t>(</w:t>
            </w:r>
            <w:r>
              <w:t>4</w:t>
            </w:r>
            <w:r w:rsidRPr="0038280D">
              <w:t>)</w:t>
            </w:r>
            <w:r w:rsidRPr="0038280D">
              <w:tab/>
              <w:t>ERCOT shall use SCED and Non-Spin as soon as practicable to recover ECRS reserves.</w:t>
            </w:r>
          </w:p>
          <w:p w14:paraId="29479D10" w14:textId="77777777" w:rsidR="007553B7" w:rsidRPr="0038280D" w:rsidRDefault="007553B7" w:rsidP="007437C6">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3B6149DA" w14:textId="77777777" w:rsidR="007553B7" w:rsidRPr="0038280D" w:rsidRDefault="007553B7" w:rsidP="007437C6">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1E5AFE46" w14:textId="77777777" w:rsidR="007553B7" w:rsidRPr="0038280D" w:rsidRDefault="007553B7" w:rsidP="007437C6">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23D9813F" w14:textId="77777777" w:rsidR="007553B7" w:rsidRPr="0038280D" w:rsidRDefault="007553B7" w:rsidP="007437C6">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6A40221B" w14:textId="77777777" w:rsidR="007553B7" w:rsidRPr="0038280D" w:rsidRDefault="007553B7" w:rsidP="007437C6">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w:t>
            </w:r>
            <w:r w:rsidRPr="0038280D">
              <w:lastRenderedPageBreak/>
              <w:t xml:space="preserve">entire Ancillary Service </w:t>
            </w:r>
            <w:r>
              <w:t>award</w:t>
            </w:r>
            <w:r w:rsidRPr="0038280D">
              <w:t xml:space="preserve"> or, if only partial deployment is possible, skip the Load Resource with the block deployment option and proceed to deploy the next available Resource.</w:t>
            </w:r>
          </w:p>
          <w:p w14:paraId="396945F1" w14:textId="77777777" w:rsidR="007553B7" w:rsidRPr="0038280D" w:rsidRDefault="007553B7" w:rsidP="007437C6">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16AD0A1E" w14:textId="77777777" w:rsidR="007553B7" w:rsidRPr="00C3334D" w:rsidRDefault="007553B7" w:rsidP="007437C6">
            <w:pPr>
              <w:spacing w:after="240"/>
              <w:ind w:left="720" w:hanging="720"/>
            </w:pPr>
            <w:r w:rsidRPr="0038280D">
              <w:t>(1</w:t>
            </w:r>
            <w:r>
              <w:t>1</w:t>
            </w:r>
            <w:r w:rsidRPr="0038280D">
              <w:t>)</w:t>
            </w:r>
            <w:r w:rsidRPr="0038280D">
              <w:tab/>
              <w:t xml:space="preserve">ERCOT shall recall ECRS deployment provided from </w:t>
            </w:r>
            <w:r>
              <w:t xml:space="preserve">a </w:t>
            </w:r>
            <w:r w:rsidRPr="0038280D">
              <w:t>Load Resource that is not a Controllable Load Resource once PRC is above a pre-defined threshold, as described in the Operating Guides.</w:t>
            </w:r>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5F4F3A" w:rsidR="00D176CF" w:rsidRDefault="00BF3518">
    <w:pPr>
      <w:pStyle w:val="Footer"/>
      <w:tabs>
        <w:tab w:val="clear" w:pos="4320"/>
        <w:tab w:val="clear" w:pos="8640"/>
        <w:tab w:val="right" w:pos="9360"/>
      </w:tabs>
      <w:rPr>
        <w:rFonts w:ascii="Arial" w:hAnsi="Arial" w:cs="Arial"/>
        <w:sz w:val="18"/>
      </w:rPr>
    </w:pPr>
    <w:r>
      <w:rPr>
        <w:rFonts w:ascii="Arial" w:hAnsi="Arial" w:cs="Arial"/>
        <w:sz w:val="18"/>
      </w:rPr>
      <w:t>1224</w:t>
    </w:r>
    <w:r w:rsidR="00D176CF">
      <w:rPr>
        <w:rFonts w:ascii="Arial" w:hAnsi="Arial" w:cs="Arial"/>
        <w:sz w:val="18"/>
      </w:rPr>
      <w:t>NPRR</w:t>
    </w:r>
    <w:r w:rsidR="0044710F">
      <w:rPr>
        <w:rFonts w:ascii="Arial" w:hAnsi="Arial" w:cs="Arial"/>
        <w:sz w:val="18"/>
      </w:rPr>
      <w:t>-0</w:t>
    </w:r>
    <w:r w:rsidR="000F61F2">
      <w:rPr>
        <w:rFonts w:ascii="Arial" w:hAnsi="Arial" w:cs="Arial"/>
        <w:sz w:val="18"/>
      </w:rPr>
      <w:t>5 PRS Report</w:t>
    </w:r>
    <w:r w:rsidR="0044710F">
      <w:rPr>
        <w:rFonts w:ascii="Arial" w:hAnsi="Arial" w:cs="Arial"/>
        <w:sz w:val="18"/>
      </w:rPr>
      <w:t xml:space="preserve"> </w:t>
    </w:r>
    <w:r>
      <w:rPr>
        <w:rFonts w:ascii="Arial" w:hAnsi="Arial" w:cs="Arial"/>
        <w:sz w:val="18"/>
      </w:rPr>
      <w:t>0</w:t>
    </w:r>
    <w:r w:rsidR="000F61F2">
      <w:rPr>
        <w:rFonts w:ascii="Arial" w:hAnsi="Arial" w:cs="Arial"/>
        <w:sz w:val="18"/>
      </w:rPr>
      <w:t>405</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33B11B0" w:rsidR="00D176CF" w:rsidRDefault="000F61F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12"/>
    <w:rsid w:val="0003575A"/>
    <w:rsid w:val="00060A5A"/>
    <w:rsid w:val="00064B44"/>
    <w:rsid w:val="00067FE2"/>
    <w:rsid w:val="0007682E"/>
    <w:rsid w:val="00083F7C"/>
    <w:rsid w:val="000D1AEB"/>
    <w:rsid w:val="000D3E64"/>
    <w:rsid w:val="000E3683"/>
    <w:rsid w:val="000F13C5"/>
    <w:rsid w:val="000F61F2"/>
    <w:rsid w:val="00105A36"/>
    <w:rsid w:val="00107541"/>
    <w:rsid w:val="001153B1"/>
    <w:rsid w:val="001313B4"/>
    <w:rsid w:val="0014546D"/>
    <w:rsid w:val="001500D9"/>
    <w:rsid w:val="00156DB7"/>
    <w:rsid w:val="00157228"/>
    <w:rsid w:val="00160C3C"/>
    <w:rsid w:val="00176375"/>
    <w:rsid w:val="0017783C"/>
    <w:rsid w:val="0019314C"/>
    <w:rsid w:val="001F38F0"/>
    <w:rsid w:val="00237430"/>
    <w:rsid w:val="00244A65"/>
    <w:rsid w:val="0026307D"/>
    <w:rsid w:val="00276A99"/>
    <w:rsid w:val="00286AD9"/>
    <w:rsid w:val="002966F3"/>
    <w:rsid w:val="002B69F3"/>
    <w:rsid w:val="002B763A"/>
    <w:rsid w:val="002C162E"/>
    <w:rsid w:val="002D382A"/>
    <w:rsid w:val="002F1EDD"/>
    <w:rsid w:val="003013F2"/>
    <w:rsid w:val="0030232A"/>
    <w:rsid w:val="0030694A"/>
    <w:rsid w:val="003069F4"/>
    <w:rsid w:val="003445AD"/>
    <w:rsid w:val="0035363B"/>
    <w:rsid w:val="00360920"/>
    <w:rsid w:val="00384709"/>
    <w:rsid w:val="00386C35"/>
    <w:rsid w:val="003A3D77"/>
    <w:rsid w:val="003B5AED"/>
    <w:rsid w:val="003B7E4C"/>
    <w:rsid w:val="003C6B7B"/>
    <w:rsid w:val="00412D42"/>
    <w:rsid w:val="004135BD"/>
    <w:rsid w:val="004301B5"/>
    <w:rsid w:val="004302A4"/>
    <w:rsid w:val="0043696E"/>
    <w:rsid w:val="004463BA"/>
    <w:rsid w:val="0044710F"/>
    <w:rsid w:val="004822D4"/>
    <w:rsid w:val="0049290B"/>
    <w:rsid w:val="004A4451"/>
    <w:rsid w:val="004D3958"/>
    <w:rsid w:val="005008DF"/>
    <w:rsid w:val="005045D0"/>
    <w:rsid w:val="00514D90"/>
    <w:rsid w:val="00534C6C"/>
    <w:rsid w:val="00555554"/>
    <w:rsid w:val="0057536A"/>
    <w:rsid w:val="005841C0"/>
    <w:rsid w:val="0059260F"/>
    <w:rsid w:val="005E5074"/>
    <w:rsid w:val="005E6C80"/>
    <w:rsid w:val="00612E4F"/>
    <w:rsid w:val="00613501"/>
    <w:rsid w:val="00615D5E"/>
    <w:rsid w:val="00622E99"/>
    <w:rsid w:val="00625E5D"/>
    <w:rsid w:val="0064344E"/>
    <w:rsid w:val="00657C61"/>
    <w:rsid w:val="00660210"/>
    <w:rsid w:val="0066370F"/>
    <w:rsid w:val="00690007"/>
    <w:rsid w:val="006A0784"/>
    <w:rsid w:val="006A604D"/>
    <w:rsid w:val="006A697B"/>
    <w:rsid w:val="006B4DDE"/>
    <w:rsid w:val="006E4597"/>
    <w:rsid w:val="007047CE"/>
    <w:rsid w:val="007153CB"/>
    <w:rsid w:val="00715780"/>
    <w:rsid w:val="00743968"/>
    <w:rsid w:val="007553B7"/>
    <w:rsid w:val="00785415"/>
    <w:rsid w:val="00786294"/>
    <w:rsid w:val="00791CB9"/>
    <w:rsid w:val="00793130"/>
    <w:rsid w:val="00797DEE"/>
    <w:rsid w:val="007A1BE1"/>
    <w:rsid w:val="007A6C0E"/>
    <w:rsid w:val="007B3233"/>
    <w:rsid w:val="007B5A42"/>
    <w:rsid w:val="007C199B"/>
    <w:rsid w:val="007C1B92"/>
    <w:rsid w:val="007D3073"/>
    <w:rsid w:val="007D64B9"/>
    <w:rsid w:val="007D72D4"/>
    <w:rsid w:val="007E0452"/>
    <w:rsid w:val="008009AE"/>
    <w:rsid w:val="008070C0"/>
    <w:rsid w:val="00811C12"/>
    <w:rsid w:val="00845778"/>
    <w:rsid w:val="00887E28"/>
    <w:rsid w:val="008D5C3A"/>
    <w:rsid w:val="008E2870"/>
    <w:rsid w:val="008E6DA2"/>
    <w:rsid w:val="008F6DD5"/>
    <w:rsid w:val="00907B1E"/>
    <w:rsid w:val="00943AFD"/>
    <w:rsid w:val="00963A51"/>
    <w:rsid w:val="00983131"/>
    <w:rsid w:val="00983B6E"/>
    <w:rsid w:val="009936F8"/>
    <w:rsid w:val="009A3772"/>
    <w:rsid w:val="009D17F0"/>
    <w:rsid w:val="009D73AB"/>
    <w:rsid w:val="00A42796"/>
    <w:rsid w:val="00A5311D"/>
    <w:rsid w:val="00AC20FC"/>
    <w:rsid w:val="00AD3B58"/>
    <w:rsid w:val="00AF56C6"/>
    <w:rsid w:val="00AF7CB2"/>
    <w:rsid w:val="00B032E8"/>
    <w:rsid w:val="00B57F96"/>
    <w:rsid w:val="00B67892"/>
    <w:rsid w:val="00B936F7"/>
    <w:rsid w:val="00BA4D33"/>
    <w:rsid w:val="00BC2D06"/>
    <w:rsid w:val="00BD5898"/>
    <w:rsid w:val="00BF14C8"/>
    <w:rsid w:val="00BF3518"/>
    <w:rsid w:val="00C537BA"/>
    <w:rsid w:val="00C744EB"/>
    <w:rsid w:val="00C755D6"/>
    <w:rsid w:val="00C90702"/>
    <w:rsid w:val="00C917FF"/>
    <w:rsid w:val="00C9766A"/>
    <w:rsid w:val="00CC3425"/>
    <w:rsid w:val="00CC4F39"/>
    <w:rsid w:val="00CD544C"/>
    <w:rsid w:val="00CF31E9"/>
    <w:rsid w:val="00CF4256"/>
    <w:rsid w:val="00D04FE8"/>
    <w:rsid w:val="00D176CF"/>
    <w:rsid w:val="00D17AD5"/>
    <w:rsid w:val="00D271E3"/>
    <w:rsid w:val="00D47A80"/>
    <w:rsid w:val="00D54A14"/>
    <w:rsid w:val="00D76246"/>
    <w:rsid w:val="00D85807"/>
    <w:rsid w:val="00D87349"/>
    <w:rsid w:val="00D91EE9"/>
    <w:rsid w:val="00D9627A"/>
    <w:rsid w:val="00D97220"/>
    <w:rsid w:val="00DB2F98"/>
    <w:rsid w:val="00DF3265"/>
    <w:rsid w:val="00E03DD2"/>
    <w:rsid w:val="00E14D47"/>
    <w:rsid w:val="00E1641C"/>
    <w:rsid w:val="00E26708"/>
    <w:rsid w:val="00E34958"/>
    <w:rsid w:val="00E37AB0"/>
    <w:rsid w:val="00E67244"/>
    <w:rsid w:val="00E71C39"/>
    <w:rsid w:val="00EA56E6"/>
    <w:rsid w:val="00EA694D"/>
    <w:rsid w:val="00EC335F"/>
    <w:rsid w:val="00EC48FB"/>
    <w:rsid w:val="00ED3965"/>
    <w:rsid w:val="00EF232A"/>
    <w:rsid w:val="00F03507"/>
    <w:rsid w:val="00F05A69"/>
    <w:rsid w:val="00F34974"/>
    <w:rsid w:val="00F365B1"/>
    <w:rsid w:val="00F36EA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7553B7"/>
    <w:pPr>
      <w:ind w:left="720" w:hanging="720"/>
    </w:pPr>
    <w:rPr>
      <w:szCs w:val="20"/>
    </w:rPr>
  </w:style>
  <w:style w:type="character" w:customStyle="1" w:styleId="BodyTextNumberedChar">
    <w:name w:val="Body Text Numbered Char"/>
    <w:link w:val="BodyTextNumbered"/>
    <w:rsid w:val="007553B7"/>
    <w:rPr>
      <w:sz w:val="24"/>
    </w:rPr>
  </w:style>
  <w:style w:type="character" w:customStyle="1" w:styleId="InstructionsChar">
    <w:name w:val="Instructions Char"/>
    <w:link w:val="Instructions"/>
    <w:rsid w:val="007553B7"/>
    <w:rPr>
      <w:b/>
      <w:i/>
      <w:iCs/>
      <w:sz w:val="24"/>
      <w:szCs w:val="24"/>
    </w:rPr>
  </w:style>
  <w:style w:type="character" w:customStyle="1" w:styleId="H6Char">
    <w:name w:val="H6 Char"/>
    <w:link w:val="H6"/>
    <w:rsid w:val="007553B7"/>
    <w:rPr>
      <w:b/>
      <w:bCs/>
      <w:sz w:val="24"/>
      <w:szCs w:val="22"/>
    </w:rPr>
  </w:style>
  <w:style w:type="character" w:customStyle="1" w:styleId="HeaderChar">
    <w:name w:val="Header Char"/>
    <w:link w:val="Header"/>
    <w:rsid w:val="000F61F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nitika.mag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1913</Words>
  <Characters>11498</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13385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040424</cp:lastModifiedBy>
  <cp:revision>2</cp:revision>
  <cp:lastPrinted>2013-11-15T22:11:00Z</cp:lastPrinted>
  <dcterms:created xsi:type="dcterms:W3CDTF">2024-04-05T19:36:00Z</dcterms:created>
  <dcterms:modified xsi:type="dcterms:W3CDTF">2024-04-05T19:36:00Z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